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1AD52D" w14:textId="77777777" w:rsidR="00642EFE" w:rsidRPr="009044F1" w:rsidRDefault="00642EFE" w:rsidP="00E10896">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97107A7" w14:textId="77777777" w:rsidR="00642EFE" w:rsidRPr="00BA7128" w:rsidRDefault="00642EFE" w:rsidP="00E10896">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2E585F">
        <w:rPr>
          <w:rFonts w:ascii="GHEA Grapalat" w:hAnsi="GHEA Grapalat"/>
          <w:i w:val="0"/>
          <w:sz w:val="24"/>
          <w:szCs w:val="24"/>
        </w:rPr>
        <w:t>ЗАПРОСЕ КОТИРОВОК</w:t>
      </w:r>
    </w:p>
    <w:p w14:paraId="503F3F26" w14:textId="77777777" w:rsidR="00642EFE" w:rsidRPr="009044F1" w:rsidRDefault="00642EFE" w:rsidP="00E10896">
      <w:pPr>
        <w:pStyle w:val="BodyTextIndent"/>
        <w:widowControl w:val="0"/>
        <w:spacing w:line="240" w:lineRule="auto"/>
        <w:ind w:firstLine="0"/>
        <w:jc w:val="center"/>
        <w:rPr>
          <w:rFonts w:ascii="GHEA Grapalat" w:hAnsi="GHEA Grapalat"/>
          <w:i w:val="0"/>
          <w:sz w:val="24"/>
          <w:szCs w:val="24"/>
        </w:rPr>
      </w:pPr>
    </w:p>
    <w:p w14:paraId="25667876" w14:textId="76E75B8B" w:rsidR="0091042F" w:rsidRPr="009044F1" w:rsidRDefault="00642EFE" w:rsidP="00E10896">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E312B0">
        <w:rPr>
          <w:rFonts w:ascii="GHEA Grapalat" w:hAnsi="GHEA Grapalat"/>
          <w:i w:val="0"/>
          <w:sz w:val="24"/>
          <w:szCs w:val="24"/>
          <w:lang w:val="hy-AM"/>
        </w:rPr>
        <w:t>02.12</w:t>
      </w:r>
      <w:r w:rsidR="00AD18F8" w:rsidRPr="00EF6762">
        <w:rPr>
          <w:rFonts w:ascii="GHEA Grapalat" w:hAnsi="GHEA Grapalat"/>
          <w:i w:val="0"/>
          <w:sz w:val="24"/>
          <w:szCs w:val="24"/>
        </w:rPr>
        <w:t>.2025</w:t>
      </w:r>
      <w:r w:rsidR="00E10896" w:rsidRPr="00344167">
        <w:rPr>
          <w:rFonts w:ascii="GHEA Grapalat" w:hAnsi="GHEA Grapalat"/>
          <w:i w:val="0"/>
          <w:sz w:val="24"/>
          <w:szCs w:val="24"/>
        </w:rPr>
        <w:t xml:space="preserve"> </w:t>
      </w:r>
      <w:r w:rsidRPr="009044F1">
        <w:rPr>
          <w:rFonts w:ascii="GHEA Grapalat" w:hAnsi="GHEA Grapalat"/>
          <w:i w:val="0"/>
          <w:sz w:val="24"/>
          <w:szCs w:val="24"/>
        </w:rPr>
        <w:t xml:space="preserve">года </w:t>
      </w:r>
      <w:r w:rsidR="00EF1E9A">
        <w:rPr>
          <w:rFonts w:ascii="GHEA Grapalat" w:hAnsi="GHEA Grapalat"/>
          <w:i w:val="0"/>
          <w:sz w:val="24"/>
          <w:szCs w:val="24"/>
        </w:rPr>
        <w:t>номер решения 1</w:t>
      </w:r>
    </w:p>
    <w:p w14:paraId="672810AB" w14:textId="55435806" w:rsidR="0091042F" w:rsidRPr="009044F1" w:rsidRDefault="0006703E" w:rsidP="00E10896">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00EF1E9A">
        <w:rPr>
          <w:rFonts w:ascii="GHEA Grapalat" w:hAnsi="GHEA Grapalat"/>
          <w:i w:val="0"/>
          <w:sz w:val="24"/>
          <w:szCs w:val="24"/>
        </w:rPr>
        <w:t xml:space="preserve"> </w:t>
      </w:r>
      <w:r w:rsidR="00B05E6D">
        <w:rPr>
          <w:rFonts w:ascii="GHEA Grapalat" w:hAnsi="GHEA Grapalat"/>
          <w:i w:val="0"/>
          <w:sz w:val="24"/>
          <w:szCs w:val="24"/>
        </w:rPr>
        <w:t>«</w:t>
      </w:r>
      <w:r w:rsidR="00E312B0">
        <w:rPr>
          <w:rFonts w:ascii="GHEA Grapalat" w:hAnsi="GHEA Grapalat"/>
          <w:i w:val="0"/>
          <w:sz w:val="24"/>
          <w:szCs w:val="24"/>
        </w:rPr>
        <w:t>ՀՀ-ԱՄ-ԱՀԲՍ-ԳՀԱՊՁԲ-25/05</w:t>
      </w:r>
      <w:r w:rsidR="00B05E6D">
        <w:rPr>
          <w:rFonts w:ascii="GHEA Grapalat" w:hAnsi="GHEA Grapalat"/>
          <w:i w:val="0"/>
          <w:sz w:val="24"/>
          <w:szCs w:val="24"/>
        </w:rPr>
        <w:t>»</w:t>
      </w:r>
    </w:p>
    <w:p w14:paraId="07146D1B" w14:textId="77777777" w:rsidR="00E10896" w:rsidRPr="004323A2" w:rsidRDefault="00E10896" w:rsidP="00E10896">
      <w:pPr>
        <w:pStyle w:val="BodyTextIndent"/>
        <w:widowControl w:val="0"/>
        <w:spacing w:line="240" w:lineRule="auto"/>
        <w:ind w:firstLine="567"/>
        <w:rPr>
          <w:rFonts w:ascii="GHEA Grapalat" w:hAnsi="GHEA Grapalat"/>
          <w:i w:val="0"/>
          <w:sz w:val="24"/>
          <w:szCs w:val="24"/>
        </w:rPr>
      </w:pPr>
    </w:p>
    <w:p w14:paraId="35AA5763" w14:textId="402E4434" w:rsidR="00E10896" w:rsidRPr="00E10896" w:rsidRDefault="00642EFE" w:rsidP="00E1089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Заказчик </w:t>
      </w:r>
      <w:r w:rsidR="00775EA9" w:rsidRPr="00775EA9">
        <w:rPr>
          <w:rFonts w:ascii="GHEA Grapalat" w:hAnsi="GHEA Grapalat"/>
          <w:i w:val="0"/>
          <w:sz w:val="24"/>
          <w:szCs w:val="24"/>
        </w:rPr>
        <w:t>АО «Аракс Коммунальный Сервис и Благоустройство»</w:t>
      </w:r>
      <w:r w:rsidR="003F60C0">
        <w:rPr>
          <w:rFonts w:ascii="GHEA Grapalat" w:hAnsi="GHEA Grapalat"/>
          <w:i w:val="0"/>
          <w:sz w:val="24"/>
          <w:szCs w:val="24"/>
        </w:rPr>
        <w:t>»</w:t>
      </w:r>
      <w:r w:rsidR="00E10896" w:rsidRPr="009044F1">
        <w:rPr>
          <w:rFonts w:ascii="GHEA Grapalat" w:hAnsi="GHEA Grapalat"/>
          <w:i w:val="0"/>
          <w:sz w:val="24"/>
          <w:szCs w:val="24"/>
        </w:rPr>
        <w:t>, находящийся по адресу:</w:t>
      </w:r>
      <w:r w:rsidR="00E10896" w:rsidRPr="003B759C">
        <w:rPr>
          <w:rFonts w:ascii="GHEA Grapalat" w:hAnsi="GHEA Grapalat"/>
          <w:i w:val="0"/>
          <w:sz w:val="24"/>
          <w:szCs w:val="24"/>
        </w:rPr>
        <w:t xml:space="preserve"> РА </w:t>
      </w:r>
      <w:r w:rsidR="003F60C0">
        <w:rPr>
          <w:rFonts w:ascii="GHEA Grapalat" w:hAnsi="GHEA Grapalat"/>
          <w:i w:val="0"/>
          <w:sz w:val="24"/>
          <w:szCs w:val="24"/>
        </w:rPr>
        <w:t>Арагацотн</w:t>
      </w:r>
      <w:r w:rsidR="006D30B9" w:rsidRPr="006D30B9">
        <w:rPr>
          <w:rFonts w:ascii="GHEA Grapalat" w:hAnsi="GHEA Grapalat"/>
          <w:i w:val="0"/>
          <w:sz w:val="24"/>
          <w:szCs w:val="24"/>
        </w:rPr>
        <w:t xml:space="preserve">ская область </w:t>
      </w:r>
      <w:r w:rsidR="007C2932" w:rsidRPr="007C2932">
        <w:rPr>
          <w:rFonts w:ascii="GHEA Grapalat" w:hAnsi="GHEA Grapalat"/>
          <w:i w:val="0"/>
          <w:sz w:val="24"/>
          <w:szCs w:val="24"/>
        </w:rPr>
        <w:t>община Аракс, село Гай А. Хачатрян 1</w:t>
      </w:r>
      <w:r w:rsidR="00E609D1">
        <w:rPr>
          <w:rFonts w:ascii="GHEA Grapalat" w:hAnsi="GHEA Grapalat"/>
          <w:i w:val="0"/>
          <w:sz w:val="24"/>
          <w:szCs w:val="24"/>
        </w:rPr>
        <w:t xml:space="preserve"> </w:t>
      </w:r>
      <w:r w:rsidR="00E10896" w:rsidRPr="007B0562">
        <w:rPr>
          <w:rFonts w:ascii="GHEA Grapalat" w:hAnsi="GHEA Grapalat"/>
          <w:i w:val="0"/>
          <w:sz w:val="24"/>
          <w:szCs w:val="24"/>
        </w:rPr>
        <w:t xml:space="preserve">объявляет </w:t>
      </w:r>
      <w:r w:rsidR="00E10896">
        <w:rPr>
          <w:rFonts w:ascii="GHEA Grapalat" w:hAnsi="GHEA Grapalat"/>
          <w:i w:val="0"/>
          <w:sz w:val="24"/>
          <w:szCs w:val="24"/>
        </w:rPr>
        <w:t>запрос котировок</w:t>
      </w:r>
      <w:r w:rsidR="00E10896" w:rsidRPr="008030B6">
        <w:rPr>
          <w:rFonts w:ascii="GHEA Grapalat" w:hAnsi="GHEA Grapalat"/>
          <w:i w:val="0"/>
          <w:sz w:val="24"/>
          <w:szCs w:val="24"/>
        </w:rPr>
        <w:t>,</w:t>
      </w:r>
      <w:r w:rsidR="00E10896" w:rsidRPr="009044F1">
        <w:rPr>
          <w:rFonts w:ascii="GHEA Grapalat" w:hAnsi="GHEA Grapalat"/>
          <w:i w:val="0"/>
          <w:sz w:val="24"/>
          <w:szCs w:val="24"/>
        </w:rPr>
        <w:t xml:space="preserve"> который проводится одним этапом</w:t>
      </w:r>
      <w:r w:rsidR="00E10896" w:rsidRPr="00E10896">
        <w:rPr>
          <w:rFonts w:ascii="GHEA Grapalat" w:hAnsi="GHEA Grapalat"/>
          <w:i w:val="0"/>
          <w:sz w:val="24"/>
          <w:szCs w:val="24"/>
        </w:rPr>
        <w:t>.</w:t>
      </w:r>
    </w:p>
    <w:p w14:paraId="62E73BBE" w14:textId="2771FF9C" w:rsidR="00341A74" w:rsidRPr="00E10896" w:rsidRDefault="00A20B69" w:rsidP="00E1089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sidRPr="00E10896">
        <w:rPr>
          <w:rFonts w:ascii="GHEA Grapalat" w:hAnsi="GHEA Grapalat"/>
          <w:i w:val="0"/>
          <w:sz w:val="24"/>
          <w:szCs w:val="24"/>
        </w:rPr>
        <w:t> </w:t>
      </w:r>
      <w:r w:rsidRPr="00E10896">
        <w:rPr>
          <w:rFonts w:ascii="GHEA Grapalat" w:hAnsi="GHEA Grapalat"/>
          <w:i w:val="0"/>
          <w:sz w:val="24"/>
          <w:szCs w:val="24"/>
        </w:rPr>
        <w:t>установленном</w:t>
      </w:r>
      <w:r w:rsidR="00782D60" w:rsidRPr="00E10896">
        <w:rPr>
          <w:rFonts w:ascii="GHEA Grapalat" w:hAnsi="GHEA Grapalat"/>
          <w:i w:val="0"/>
          <w:sz w:val="24"/>
          <w:szCs w:val="24"/>
        </w:rPr>
        <w:t> </w:t>
      </w:r>
      <w:r w:rsidRPr="00E10896">
        <w:rPr>
          <w:rFonts w:ascii="GHEA Grapalat" w:hAnsi="GHEA Grapalat"/>
          <w:i w:val="0"/>
          <w:sz w:val="24"/>
          <w:szCs w:val="24"/>
        </w:rPr>
        <w:t xml:space="preserve">порядке будет предложено заключить договор на поставку </w:t>
      </w:r>
      <w:r w:rsidR="00626E9D">
        <w:rPr>
          <w:rFonts w:ascii="GHEA Grapalat" w:hAnsi="GHEA Grapalat"/>
          <w:i w:val="0"/>
          <w:sz w:val="24"/>
          <w:szCs w:val="24"/>
        </w:rPr>
        <w:t xml:space="preserve">Приобретение </w:t>
      </w:r>
      <w:r w:rsidR="00E609D1" w:rsidRPr="00E609D1">
        <w:rPr>
          <w:rFonts w:ascii="GHEA Grapalat" w:hAnsi="GHEA Grapalat"/>
          <w:i w:val="0"/>
          <w:sz w:val="24"/>
          <w:szCs w:val="24"/>
        </w:rPr>
        <w:t>собственности</w:t>
      </w:r>
      <w:r w:rsidR="00782D60">
        <w:rPr>
          <w:rFonts w:ascii="GHEA Grapalat" w:hAnsi="GHEA Grapalat"/>
          <w:i w:val="0"/>
          <w:sz w:val="24"/>
          <w:szCs w:val="24"/>
        </w:rPr>
        <w:t xml:space="preserve"> (далее — договор).</w:t>
      </w:r>
    </w:p>
    <w:p w14:paraId="5BEBCC80" w14:textId="77777777" w:rsidR="00357D48" w:rsidRPr="009044F1" w:rsidRDefault="00A20B69" w:rsidP="00B46D58">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йпроцедуре</w:t>
      </w:r>
      <w:r w:rsidRPr="009044F1">
        <w:rPr>
          <w:rFonts w:ascii="GHEA Grapalat" w:hAnsi="GHEA Grapalat"/>
          <w:i w:val="0"/>
          <w:sz w:val="24"/>
          <w:szCs w:val="24"/>
        </w:rPr>
        <w:t>.</w:t>
      </w:r>
    </w:p>
    <w:p w14:paraId="00113A99" w14:textId="77777777" w:rsidR="001E6506" w:rsidRPr="00F677F1" w:rsidRDefault="00052084" w:rsidP="00B46D58">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p>
    <w:p w14:paraId="3001A8DE" w14:textId="77777777" w:rsidR="00357D48" w:rsidRPr="003F762C" w:rsidRDefault="00EE73A8" w:rsidP="00B46D58">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 xml:space="preserve">ительнопо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4AB829B6" w14:textId="4CC0F600" w:rsidR="007E15A7" w:rsidRPr="009044F1" w:rsidRDefault="00677658" w:rsidP="00B46D58">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Pr="009044F1">
        <w:rPr>
          <w:rFonts w:ascii="GHEA Grapalat" w:hAnsi="GHEA Grapalat"/>
          <w:i w:val="0"/>
          <w:sz w:val="24"/>
          <w:szCs w:val="24"/>
        </w:rPr>
        <w:t xml:space="preserve">в бумажной форме необходимо обратиться к заказчику до </w:t>
      </w:r>
      <w:r w:rsidR="003F60C0">
        <w:rPr>
          <w:rFonts w:ascii="GHEA Grapalat" w:hAnsi="GHEA Grapalat"/>
          <w:i w:val="0"/>
          <w:sz w:val="24"/>
          <w:szCs w:val="24"/>
        </w:rPr>
        <w:t>1</w:t>
      </w:r>
      <w:r w:rsidR="007C2932">
        <w:rPr>
          <w:rFonts w:ascii="GHEA Grapalat" w:hAnsi="GHEA Grapalat"/>
          <w:i w:val="0"/>
          <w:sz w:val="24"/>
          <w:szCs w:val="24"/>
        </w:rPr>
        <w:t>3</w:t>
      </w:r>
      <w:r w:rsidR="003F60C0">
        <w:rPr>
          <w:rFonts w:ascii="GHEA Grapalat" w:hAnsi="GHEA Grapalat"/>
          <w:i w:val="0"/>
          <w:sz w:val="24"/>
          <w:szCs w:val="24"/>
        </w:rPr>
        <w:t>:00</w:t>
      </w:r>
      <w:r w:rsidRPr="009044F1">
        <w:rPr>
          <w:rFonts w:ascii="GHEA Grapalat" w:hAnsi="GHEA Grapalat"/>
          <w:i w:val="0"/>
          <w:sz w:val="24"/>
          <w:szCs w:val="24"/>
        </w:rPr>
        <w:t>часов</w:t>
      </w:r>
      <w:r w:rsidR="00E10896">
        <w:rPr>
          <w:rFonts w:ascii="GHEA Grapalat" w:hAnsi="GHEA Grapalat"/>
          <w:i w:val="0"/>
          <w:sz w:val="24"/>
          <w:szCs w:val="24"/>
        </w:rPr>
        <w:t xml:space="preserve"> </w:t>
      </w:r>
      <w:r w:rsidR="003F60C0">
        <w:rPr>
          <w:rFonts w:ascii="GHEA Grapalat" w:hAnsi="GHEA Grapalat"/>
          <w:i w:val="0"/>
          <w:sz w:val="24"/>
          <w:szCs w:val="24"/>
        </w:rPr>
        <w:t>7</w:t>
      </w:r>
      <w:r w:rsidR="00E10896">
        <w:rPr>
          <w:rFonts w:ascii="GHEA Grapalat" w:hAnsi="GHEA Grapalat"/>
          <w:i w:val="0"/>
          <w:sz w:val="24"/>
          <w:szCs w:val="24"/>
        </w:rPr>
        <w:t>-</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14:paraId="16250329" w14:textId="77777777" w:rsidR="0067579A" w:rsidRPr="00D5443D" w:rsidRDefault="00357D48" w:rsidP="00B46D58">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24F6FFC8" w14:textId="77777777" w:rsidR="0067579A" w:rsidRPr="001B32D9" w:rsidRDefault="00363E98" w:rsidP="00B46D58">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14:paraId="32BF64DD" w14:textId="537E7D68" w:rsidR="003F6ED1" w:rsidRPr="00344167" w:rsidRDefault="003F6ED1" w:rsidP="00344167">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344167">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00344167" w:rsidRPr="00344167">
        <w:rPr>
          <w:rFonts w:ascii="GHEA Grapalat" w:hAnsi="GHEA Grapalat"/>
          <w:i w:val="0"/>
          <w:spacing w:val="6"/>
          <w:sz w:val="24"/>
          <w:szCs w:val="24"/>
        </w:rPr>
        <w:t xml:space="preserve"> </w:t>
      </w:r>
      <w:r w:rsidR="00344167" w:rsidRPr="003B759C">
        <w:rPr>
          <w:rFonts w:ascii="GHEA Grapalat" w:hAnsi="GHEA Grapalat"/>
          <w:i w:val="0"/>
          <w:sz w:val="24"/>
          <w:szCs w:val="24"/>
        </w:rPr>
        <w:t xml:space="preserve">РА </w:t>
      </w:r>
      <w:r w:rsidR="003F60C0">
        <w:rPr>
          <w:rFonts w:ascii="GHEA Grapalat" w:hAnsi="GHEA Grapalat"/>
          <w:i w:val="0"/>
          <w:sz w:val="24"/>
          <w:szCs w:val="24"/>
        </w:rPr>
        <w:t>Арагацотн</w:t>
      </w:r>
      <w:r w:rsidR="00344167" w:rsidRPr="003B759C">
        <w:rPr>
          <w:rFonts w:ascii="GHEA Grapalat" w:hAnsi="GHEA Grapalat"/>
          <w:i w:val="0"/>
          <w:sz w:val="24"/>
          <w:szCs w:val="24"/>
        </w:rPr>
        <w:t xml:space="preserve">ская область, </w:t>
      </w:r>
      <w:r w:rsidR="007C2932" w:rsidRPr="007C2932">
        <w:rPr>
          <w:rFonts w:ascii="GHEA Grapalat" w:hAnsi="GHEA Grapalat"/>
          <w:i w:val="0"/>
          <w:sz w:val="24"/>
          <w:szCs w:val="24"/>
        </w:rPr>
        <w:t>община Аракс, село Гай А. Хачатрян 1</w:t>
      </w:r>
      <w:r w:rsidR="007C2932">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003F60C0">
        <w:rPr>
          <w:rFonts w:ascii="GHEA Grapalat" w:hAnsi="GHEA Grapalat"/>
          <w:i w:val="0"/>
          <w:sz w:val="24"/>
          <w:szCs w:val="24"/>
        </w:rPr>
        <w:t>1</w:t>
      </w:r>
      <w:r w:rsidR="007C2932">
        <w:rPr>
          <w:rFonts w:ascii="GHEA Grapalat" w:hAnsi="GHEA Grapalat"/>
          <w:i w:val="0"/>
          <w:sz w:val="24"/>
          <w:szCs w:val="24"/>
        </w:rPr>
        <w:t>3</w:t>
      </w:r>
      <w:r w:rsidR="003F60C0">
        <w:rPr>
          <w:rFonts w:ascii="GHEA Grapalat" w:hAnsi="GHEA Grapalat"/>
          <w:i w:val="0"/>
          <w:sz w:val="24"/>
          <w:szCs w:val="24"/>
        </w:rPr>
        <w:t>:00</w:t>
      </w:r>
      <w:r w:rsidRPr="000F0CA8">
        <w:rPr>
          <w:rFonts w:ascii="GHEA Grapalat" w:hAnsi="GHEA Grapalat"/>
          <w:i w:val="0"/>
          <w:sz w:val="24"/>
          <w:szCs w:val="24"/>
        </w:rPr>
        <w:t xml:space="preserve">часов </w:t>
      </w:r>
      <w:r w:rsidR="007C2932">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738D3784" w14:textId="7C54BA03" w:rsidR="003F6ED1" w:rsidRPr="000F11E5" w:rsidRDefault="003F6ED1" w:rsidP="00344167">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344167" w:rsidRPr="003B759C">
        <w:rPr>
          <w:rFonts w:ascii="GHEA Grapalat" w:hAnsi="GHEA Grapalat"/>
          <w:i w:val="0"/>
          <w:sz w:val="24"/>
          <w:szCs w:val="24"/>
        </w:rPr>
        <w:t xml:space="preserve">РА </w:t>
      </w:r>
      <w:r w:rsidR="003F60C0">
        <w:rPr>
          <w:rFonts w:ascii="GHEA Grapalat" w:hAnsi="GHEA Grapalat"/>
          <w:i w:val="0"/>
          <w:sz w:val="24"/>
          <w:szCs w:val="24"/>
        </w:rPr>
        <w:t>Арагацотн</w:t>
      </w:r>
      <w:r w:rsidR="00344167" w:rsidRPr="003B759C">
        <w:rPr>
          <w:rFonts w:ascii="GHEA Grapalat" w:hAnsi="GHEA Grapalat"/>
          <w:i w:val="0"/>
          <w:sz w:val="24"/>
          <w:szCs w:val="24"/>
        </w:rPr>
        <w:t xml:space="preserve">ская область, с. </w:t>
      </w:r>
      <w:r w:rsidR="007C2932" w:rsidRPr="007C2932">
        <w:rPr>
          <w:rFonts w:ascii="GHEA Grapalat" w:hAnsi="GHEA Grapalat"/>
          <w:i w:val="0"/>
          <w:sz w:val="24"/>
          <w:szCs w:val="24"/>
        </w:rPr>
        <w:t>община Аракс, село Гай А. Хачатрян 1</w:t>
      </w:r>
      <w:r w:rsidR="00E609D1">
        <w:rPr>
          <w:rFonts w:ascii="GHEA Grapalat" w:hAnsi="GHEA Grapalat"/>
          <w:i w:val="0"/>
          <w:sz w:val="24"/>
          <w:szCs w:val="24"/>
        </w:rPr>
        <w:t xml:space="preserve"> </w:t>
      </w:r>
      <w:r w:rsidRPr="000F0CA8">
        <w:rPr>
          <w:rFonts w:ascii="GHEA Grapalat" w:hAnsi="GHEA Grapalat"/>
          <w:i w:val="0"/>
          <w:sz w:val="24"/>
          <w:szCs w:val="24"/>
        </w:rPr>
        <w:t xml:space="preserve">, в </w:t>
      </w:r>
      <w:r w:rsidR="003F60C0">
        <w:rPr>
          <w:rFonts w:ascii="GHEA Grapalat" w:hAnsi="GHEA Grapalat"/>
          <w:i w:val="0"/>
          <w:sz w:val="24"/>
          <w:szCs w:val="24"/>
        </w:rPr>
        <w:t>1</w:t>
      </w:r>
      <w:r w:rsidR="007C2932">
        <w:rPr>
          <w:rFonts w:ascii="GHEA Grapalat" w:hAnsi="GHEA Grapalat"/>
          <w:i w:val="0"/>
          <w:sz w:val="24"/>
          <w:szCs w:val="24"/>
        </w:rPr>
        <w:t>3</w:t>
      </w:r>
      <w:r w:rsidR="003F60C0">
        <w:rPr>
          <w:rFonts w:ascii="GHEA Grapalat" w:hAnsi="GHEA Grapalat"/>
          <w:i w:val="0"/>
          <w:sz w:val="24"/>
          <w:szCs w:val="24"/>
        </w:rPr>
        <w:t>:00</w:t>
      </w:r>
      <w:r>
        <w:rPr>
          <w:rFonts w:ascii="GHEA Grapalat" w:hAnsi="GHEA Grapalat"/>
          <w:i w:val="0"/>
          <w:sz w:val="24"/>
          <w:szCs w:val="24"/>
        </w:rPr>
        <w:t xml:space="preserve">часов </w:t>
      </w:r>
      <w:r w:rsidR="00E312B0">
        <w:rPr>
          <w:rFonts w:ascii="GHEA Grapalat" w:hAnsi="GHEA Grapalat"/>
          <w:i w:val="0"/>
          <w:sz w:val="24"/>
          <w:szCs w:val="24"/>
          <w:lang w:val="hy-AM"/>
        </w:rPr>
        <w:t>09</w:t>
      </w:r>
      <w:r w:rsidR="00EF6762">
        <w:rPr>
          <w:rFonts w:ascii="Cambria Math" w:hAnsi="Cambria Math"/>
          <w:i w:val="0"/>
          <w:sz w:val="24"/>
          <w:szCs w:val="24"/>
          <w:lang w:val="hy-AM"/>
        </w:rPr>
        <w:t>․12</w:t>
      </w:r>
      <w:r w:rsidR="00AD18F8">
        <w:rPr>
          <w:rFonts w:ascii="GHEA Grapalat" w:hAnsi="GHEA Grapalat"/>
          <w:i w:val="0"/>
          <w:sz w:val="24"/>
          <w:szCs w:val="24"/>
          <w:lang w:val="hy-AM"/>
        </w:rPr>
        <w:t>.2025</w:t>
      </w:r>
      <w:r w:rsidR="00E10896">
        <w:rPr>
          <w:rFonts w:ascii="GHEA Grapalat" w:hAnsi="GHEA Grapalat"/>
          <w:i w:val="0"/>
          <w:sz w:val="24"/>
          <w:szCs w:val="24"/>
        </w:rPr>
        <w:t>г.</w:t>
      </w:r>
    </w:p>
    <w:p w14:paraId="0B97BCDD" w14:textId="77777777" w:rsidR="00BE1C5E" w:rsidRPr="001B32D9" w:rsidRDefault="001305C6" w:rsidP="00B46D58">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 xml:space="preserve">ва </w:t>
      </w:r>
      <w:r w:rsidR="001B32D9">
        <w:rPr>
          <w:rFonts w:ascii="GHEA Grapalat" w:hAnsi="GHEA Grapalat"/>
          <w:i w:val="0"/>
          <w:sz w:val="24"/>
          <w:szCs w:val="24"/>
        </w:rPr>
        <w:lastRenderedPageBreak/>
        <w:t>финансов Республики Армения.</w:t>
      </w:r>
    </w:p>
    <w:p w14:paraId="57353224" w14:textId="7CF607AB" w:rsidR="000B1217" w:rsidRPr="00A44B05" w:rsidRDefault="00754697" w:rsidP="00752A95">
      <w:pPr>
        <w:pStyle w:val="BodyTextIndent"/>
        <w:widowControl w:val="0"/>
        <w:spacing w:after="160" w:line="240" w:lineRule="auto"/>
        <w:ind w:firstLine="567"/>
        <w:rPr>
          <w:rFonts w:ascii="GHEA Grapalat" w:hAnsi="GHEA Grapalat"/>
          <w:i w:val="0"/>
          <w:sz w:val="16"/>
          <w:szCs w:val="16"/>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752A95">
        <w:rPr>
          <w:rFonts w:ascii="GHEA Grapalat" w:hAnsi="GHEA Grapalat"/>
          <w:i w:val="0"/>
          <w:sz w:val="24"/>
          <w:szCs w:val="24"/>
        </w:rPr>
        <w:t xml:space="preserve"> </w:t>
      </w:r>
      <w:r w:rsidR="00E10896">
        <w:rPr>
          <w:rFonts w:ascii="GHEA Grapalat" w:hAnsi="GHEA Grapalat"/>
          <w:i w:val="0"/>
          <w:sz w:val="24"/>
          <w:szCs w:val="24"/>
        </w:rPr>
        <w:t xml:space="preserve"> </w:t>
      </w:r>
      <w:r w:rsidR="006D30B9" w:rsidRPr="006D30B9">
        <w:rPr>
          <w:rFonts w:ascii="GHEA Grapalat" w:hAnsi="GHEA Grapalat"/>
          <w:i w:val="0"/>
          <w:sz w:val="24"/>
          <w:szCs w:val="24"/>
        </w:rPr>
        <w:t xml:space="preserve">А. </w:t>
      </w:r>
      <w:r w:rsidR="003F60C0">
        <w:rPr>
          <w:rFonts w:ascii="GHEA Grapalat" w:hAnsi="GHEA Grapalat"/>
          <w:i w:val="0"/>
          <w:sz w:val="24"/>
          <w:szCs w:val="24"/>
        </w:rPr>
        <w:t>Айвазян</w:t>
      </w:r>
      <w:r w:rsidR="000B1217" w:rsidRPr="00A44B05">
        <w:rPr>
          <w:rFonts w:ascii="GHEA Grapalat" w:hAnsi="GHEA Grapalat"/>
          <w:i w:val="0"/>
          <w:sz w:val="24"/>
          <w:szCs w:val="24"/>
        </w:rPr>
        <w:t>.</w:t>
      </w:r>
    </w:p>
    <w:p w14:paraId="2ED17056" w14:textId="3A2867A0" w:rsidR="000B1217" w:rsidRPr="00626E9D" w:rsidRDefault="000B1217" w:rsidP="000B1217">
      <w:pPr>
        <w:pStyle w:val="BodyTextIndent"/>
        <w:widowControl w:val="0"/>
        <w:spacing w:after="160" w:line="240" w:lineRule="auto"/>
        <w:ind w:left="1701" w:firstLine="0"/>
        <w:rPr>
          <w:rFonts w:ascii="GHEA Grapalat" w:hAnsi="GHEA Grapalat"/>
          <w:i w:val="0"/>
          <w:sz w:val="24"/>
          <w:szCs w:val="24"/>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9F3C03" w:rsidRPr="009F3C03">
        <w:rPr>
          <w:rFonts w:ascii="GHEA Grapalat" w:hAnsi="GHEA Grapalat"/>
          <w:i w:val="0"/>
          <w:sz w:val="24"/>
          <w:szCs w:val="24"/>
        </w:rPr>
        <w:t>094196036</w:t>
      </w:r>
    </w:p>
    <w:p w14:paraId="33CF643E" w14:textId="77777777" w:rsidR="000B1217" w:rsidRPr="009044F1" w:rsidRDefault="000B1217" w:rsidP="000B1217">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sidR="006D30B9">
        <w:rPr>
          <w:rFonts w:ascii="GHEA Grapalat" w:hAnsi="GHEA Grapalat"/>
          <w:i w:val="0"/>
          <w:u w:val="single"/>
          <w:lang w:val="af-ZA"/>
        </w:rPr>
        <w:t>agnumner@mail.ru</w:t>
      </w:r>
    </w:p>
    <w:p w14:paraId="36455F90" w14:textId="4FAC5DF1" w:rsidR="00915A97" w:rsidRPr="00D5443D" w:rsidRDefault="00754697" w:rsidP="000B1217">
      <w:pPr>
        <w:pStyle w:val="BodyTextIndent"/>
        <w:widowControl w:val="0"/>
        <w:spacing w:after="160" w:line="240" w:lineRule="auto"/>
        <w:ind w:firstLine="567"/>
        <w:rPr>
          <w:rFonts w:ascii="GHEA Grapalat" w:hAnsi="GHEA Grapalat"/>
          <w:i w:val="0"/>
          <w:sz w:val="16"/>
          <w:szCs w:val="16"/>
        </w:rPr>
      </w:pPr>
      <w:r w:rsidRPr="009044F1">
        <w:rPr>
          <w:rFonts w:ascii="GHEA Grapalat" w:hAnsi="GHEA Grapalat"/>
          <w:i w:val="0"/>
          <w:sz w:val="24"/>
          <w:szCs w:val="24"/>
        </w:rPr>
        <w:t xml:space="preserve">Заказчик </w:t>
      </w:r>
      <w:r w:rsidR="00775EA9" w:rsidRPr="00775EA9">
        <w:rPr>
          <w:rFonts w:ascii="GHEA Grapalat" w:hAnsi="GHEA Grapalat"/>
          <w:i w:val="0"/>
          <w:sz w:val="24"/>
          <w:szCs w:val="24"/>
        </w:rPr>
        <w:t xml:space="preserve">АО «Аракс Коммунальный Сервис и Благоустройство» </w:t>
      </w:r>
      <w:r w:rsidR="00915A97">
        <w:rPr>
          <w:rFonts w:ascii="GHEA Grapalat" w:hAnsi="GHEA Grapalat" w:cs="Sylfaen"/>
          <w:b/>
        </w:rPr>
        <w:br w:type="page"/>
      </w:r>
    </w:p>
    <w:p w14:paraId="1E6FE444" w14:textId="77777777"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4594CD15" w14:textId="67D0F7BB"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344167">
        <w:rPr>
          <w:rFonts w:ascii="GHEA Grapalat" w:hAnsi="GHEA Grapalat"/>
        </w:rPr>
        <w:t>Запроса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B05E6D">
        <w:rPr>
          <w:rFonts w:ascii="GHEA Grapalat" w:hAnsi="GHEA Grapalat"/>
          <w:i/>
        </w:rPr>
        <w:t>«</w:t>
      </w:r>
      <w:r w:rsidR="00E312B0">
        <w:rPr>
          <w:rFonts w:ascii="GHEA Grapalat" w:hAnsi="GHEA Grapalat"/>
          <w:i/>
        </w:rPr>
        <w:t>ՀՀ-ԱՄ-ԱՀԲՍ-ԳՀԱՊՁԲ-25/05</w:t>
      </w:r>
      <w:r w:rsidR="00B05E6D">
        <w:rPr>
          <w:rFonts w:ascii="GHEA Grapalat" w:hAnsi="GHEA Grapalat"/>
          <w:i/>
        </w:rPr>
        <w:t>»</w:t>
      </w:r>
      <w:r w:rsidR="001B32D9" w:rsidRPr="001B32D9">
        <w:rPr>
          <w:rFonts w:ascii="GHEA Grapalat" w:hAnsi="GHEA Grapalat" w:cs="Times Armenian"/>
          <w:i/>
        </w:rPr>
        <w:br/>
      </w:r>
      <w:r w:rsidR="00A46F92">
        <w:rPr>
          <w:rFonts w:ascii="GHEA Grapalat" w:hAnsi="GHEA Grapalat"/>
          <w:i/>
        </w:rPr>
        <w:t xml:space="preserve">№ </w:t>
      </w:r>
      <w:r w:rsidR="00752A95">
        <w:rPr>
          <w:rFonts w:ascii="GHEA Grapalat" w:hAnsi="GHEA Grapalat"/>
          <w:i/>
        </w:rPr>
        <w:t xml:space="preserve">1 от </w:t>
      </w:r>
      <w:r w:rsidR="00E312B0">
        <w:rPr>
          <w:rFonts w:ascii="GHEA Grapalat" w:hAnsi="GHEA Grapalat"/>
          <w:i/>
          <w:lang w:val="hy-AM"/>
        </w:rPr>
        <w:t>02.12</w:t>
      </w:r>
      <w:r w:rsidR="00AD18F8" w:rsidRPr="00EF6762">
        <w:rPr>
          <w:rFonts w:ascii="GHEA Grapalat" w:hAnsi="GHEA Grapalat"/>
          <w:i/>
        </w:rPr>
        <w:t>.2025</w:t>
      </w:r>
      <w:r w:rsidR="006C2703" w:rsidRPr="006C2703">
        <w:rPr>
          <w:rFonts w:ascii="GHEA Grapalat" w:hAnsi="GHEA Grapalat"/>
          <w:i/>
        </w:rPr>
        <w:t>г</w:t>
      </w:r>
      <w:r w:rsidR="00096865" w:rsidRPr="009044F1">
        <w:rPr>
          <w:rFonts w:ascii="GHEA Grapalat" w:hAnsi="GHEA Grapalat"/>
          <w:i/>
        </w:rPr>
        <w:t>.</w:t>
      </w:r>
    </w:p>
    <w:p w14:paraId="788C8A4C" w14:textId="77777777" w:rsidR="00096865" w:rsidRPr="009044F1" w:rsidRDefault="00096865" w:rsidP="00B46D58">
      <w:pPr>
        <w:pStyle w:val="BodyText"/>
        <w:widowControl w:val="0"/>
        <w:spacing w:after="160"/>
        <w:ind w:right="-7" w:firstLine="567"/>
        <w:jc w:val="center"/>
        <w:rPr>
          <w:rFonts w:ascii="GHEA Grapalat" w:hAnsi="GHEA Grapalat"/>
        </w:rPr>
      </w:pPr>
    </w:p>
    <w:p w14:paraId="42A2867C" w14:textId="77777777" w:rsidR="00096865" w:rsidRPr="003A1EBB" w:rsidRDefault="00096865" w:rsidP="00B46D58">
      <w:pPr>
        <w:pStyle w:val="BodyText"/>
        <w:widowControl w:val="0"/>
        <w:spacing w:after="160"/>
        <w:ind w:right="-7" w:firstLine="567"/>
        <w:jc w:val="center"/>
        <w:rPr>
          <w:rFonts w:ascii="GHEA Grapalat" w:hAnsi="GHEA Grapalat"/>
        </w:rPr>
      </w:pPr>
    </w:p>
    <w:p w14:paraId="700E2D11" w14:textId="77777777" w:rsidR="000763E5" w:rsidRPr="003A1EBB" w:rsidRDefault="000763E5" w:rsidP="00B46D58">
      <w:pPr>
        <w:pStyle w:val="BodyText"/>
        <w:widowControl w:val="0"/>
        <w:spacing w:after="160"/>
        <w:ind w:right="-7" w:firstLine="567"/>
        <w:jc w:val="center"/>
        <w:rPr>
          <w:rFonts w:ascii="GHEA Grapalat" w:hAnsi="GHEA Grapalat"/>
        </w:rPr>
      </w:pPr>
    </w:p>
    <w:p w14:paraId="44032AA3" w14:textId="6193299E" w:rsidR="000763E5" w:rsidRPr="003A1EBB" w:rsidRDefault="00775EA9" w:rsidP="00B46D58">
      <w:pPr>
        <w:pStyle w:val="BodyText"/>
        <w:widowControl w:val="0"/>
        <w:spacing w:after="160"/>
        <w:ind w:right="-7" w:firstLine="567"/>
        <w:jc w:val="center"/>
        <w:rPr>
          <w:rFonts w:ascii="GHEA Grapalat" w:hAnsi="GHEA Grapalat"/>
        </w:rPr>
      </w:pPr>
      <w:r w:rsidRPr="00775EA9">
        <w:rPr>
          <w:rFonts w:ascii="GHEA Grapalat" w:hAnsi="GHEA Grapalat"/>
        </w:rPr>
        <w:t>АО «Аракс Коммунальный Сервис и Благоустройство»</w:t>
      </w:r>
    </w:p>
    <w:p w14:paraId="48878FA6" w14:textId="77777777" w:rsidR="000763E5" w:rsidRPr="003A1EBB" w:rsidRDefault="000763E5" w:rsidP="00B46D58">
      <w:pPr>
        <w:pStyle w:val="BodyText"/>
        <w:widowControl w:val="0"/>
        <w:spacing w:after="160"/>
        <w:ind w:right="-7" w:firstLine="567"/>
        <w:jc w:val="center"/>
        <w:rPr>
          <w:rFonts w:ascii="GHEA Grapalat" w:hAnsi="GHEA Grapalat"/>
        </w:rPr>
      </w:pPr>
    </w:p>
    <w:p w14:paraId="139EA461"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4814E53F"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64AB6AB7" w14:textId="77777777" w:rsidR="00096865" w:rsidRPr="006C2703" w:rsidRDefault="00096865" w:rsidP="006C2703">
      <w:pPr>
        <w:pStyle w:val="BodyText"/>
        <w:widowControl w:val="0"/>
        <w:spacing w:after="160"/>
        <w:ind w:right="-7"/>
        <w:jc w:val="center"/>
        <w:rPr>
          <w:rFonts w:ascii="GHEA Grapalat" w:hAnsi="GHEA Grapalat"/>
        </w:rPr>
      </w:pPr>
    </w:p>
    <w:p w14:paraId="24271EBC" w14:textId="2E6FCF8B" w:rsidR="00CE0D95" w:rsidRPr="009044F1" w:rsidRDefault="006C2703" w:rsidP="00775EA9">
      <w:pPr>
        <w:pStyle w:val="BodyText"/>
        <w:widowControl w:val="0"/>
        <w:spacing w:after="160"/>
        <w:ind w:right="-7"/>
        <w:jc w:val="center"/>
        <w:rPr>
          <w:rFonts w:ascii="GHEA Grapalat" w:hAnsi="GHEA Grapalat"/>
        </w:rPr>
      </w:pPr>
      <w:r w:rsidRPr="009044F1">
        <w:rPr>
          <w:rFonts w:ascii="GHEA Grapalat" w:hAnsi="GHEA Grapalat"/>
        </w:rPr>
        <w:t xml:space="preserve">НА </w:t>
      </w:r>
      <w:r>
        <w:rPr>
          <w:rFonts w:ascii="GHEA Grapalat" w:hAnsi="GHEA Grapalat"/>
        </w:rPr>
        <w:t>ЗАПРОС КОТИРОВОК</w:t>
      </w:r>
      <w:r w:rsidRPr="009044F1">
        <w:rPr>
          <w:rFonts w:ascii="GHEA Grapalat" w:hAnsi="GHEA Grapalat"/>
        </w:rPr>
        <w:t xml:space="preserve">, ОБЪЯВЛЕННЫЙ С ЦЕЛЬЮ ПРИОБРЕТЕНИЯ </w:t>
      </w:r>
      <w:r w:rsidR="00626E9D">
        <w:rPr>
          <w:rFonts w:ascii="GHEA Grapalat" w:hAnsi="GHEA Grapalat"/>
        </w:rPr>
        <w:t xml:space="preserve">ПРИОБРЕТЕНИЕ </w:t>
      </w:r>
      <w:r w:rsidR="00711AF7">
        <w:rPr>
          <w:rFonts w:ascii="GHEA Grapalat" w:hAnsi="GHEA Grapalat"/>
        </w:rPr>
        <w:t>СОБСТВЕННОСТИ</w:t>
      </w:r>
      <w:r w:rsidRPr="009044F1">
        <w:rPr>
          <w:rFonts w:ascii="GHEA Grapalat" w:hAnsi="GHEA Grapalat"/>
        </w:rPr>
        <w:t xml:space="preserve"> ДЛЯ НУЖД </w:t>
      </w:r>
      <w:r w:rsidR="00775EA9" w:rsidRPr="00775EA9">
        <w:rPr>
          <w:rFonts w:ascii="GHEA Grapalat" w:hAnsi="GHEA Grapalat"/>
        </w:rPr>
        <w:t>АО «Аракс Коммунальный Сервис и Благоустройство»</w:t>
      </w:r>
    </w:p>
    <w:p w14:paraId="0BD2D835" w14:textId="77777777" w:rsidR="00CE0D95" w:rsidRPr="00B614C4" w:rsidRDefault="00CE0D95" w:rsidP="00B46D58">
      <w:pPr>
        <w:pStyle w:val="BodyText"/>
        <w:widowControl w:val="0"/>
        <w:spacing w:after="160"/>
        <w:ind w:right="-7" w:firstLine="567"/>
        <w:jc w:val="center"/>
        <w:rPr>
          <w:rFonts w:ascii="GHEA Grapalat" w:hAnsi="GHEA Grapalat"/>
        </w:rPr>
      </w:pPr>
    </w:p>
    <w:p w14:paraId="32BD2ECA" w14:textId="77777777" w:rsidR="00752A95" w:rsidRPr="00B614C4" w:rsidRDefault="00752A95" w:rsidP="00B46D58">
      <w:pPr>
        <w:pStyle w:val="BodyText"/>
        <w:widowControl w:val="0"/>
        <w:spacing w:after="160"/>
        <w:ind w:right="-7" w:firstLine="567"/>
        <w:jc w:val="center"/>
        <w:rPr>
          <w:rFonts w:ascii="GHEA Grapalat" w:hAnsi="GHEA Grapalat"/>
        </w:rPr>
      </w:pPr>
    </w:p>
    <w:p w14:paraId="1EB8C471" w14:textId="77777777" w:rsidR="00752A95" w:rsidRPr="00B614C4" w:rsidRDefault="00752A95" w:rsidP="00B46D58">
      <w:pPr>
        <w:pStyle w:val="BodyText"/>
        <w:widowControl w:val="0"/>
        <w:spacing w:after="160"/>
        <w:ind w:right="-7" w:firstLine="567"/>
        <w:jc w:val="center"/>
        <w:rPr>
          <w:rFonts w:ascii="GHEA Grapalat" w:hAnsi="GHEA Grapalat"/>
        </w:rPr>
      </w:pPr>
    </w:p>
    <w:p w14:paraId="3154DA59" w14:textId="77777777" w:rsidR="00752A95" w:rsidRPr="00B614C4" w:rsidRDefault="00752A95" w:rsidP="00B46D58">
      <w:pPr>
        <w:pStyle w:val="BodyText"/>
        <w:widowControl w:val="0"/>
        <w:spacing w:after="160"/>
        <w:ind w:right="-7" w:firstLine="567"/>
        <w:jc w:val="center"/>
        <w:rPr>
          <w:rFonts w:ascii="GHEA Grapalat" w:hAnsi="GHEA Grapalat"/>
        </w:rPr>
      </w:pPr>
    </w:p>
    <w:p w14:paraId="1F49641F" w14:textId="77777777" w:rsidR="00752A95" w:rsidRPr="00B614C4" w:rsidRDefault="00752A95" w:rsidP="00B46D58">
      <w:pPr>
        <w:pStyle w:val="BodyText"/>
        <w:widowControl w:val="0"/>
        <w:spacing w:after="160"/>
        <w:ind w:right="-7" w:firstLine="567"/>
        <w:jc w:val="center"/>
        <w:rPr>
          <w:rFonts w:ascii="GHEA Grapalat" w:hAnsi="GHEA Grapalat"/>
        </w:rPr>
      </w:pPr>
    </w:p>
    <w:p w14:paraId="5D92C04B" w14:textId="77777777" w:rsidR="001A43A4" w:rsidRPr="009044F1" w:rsidRDefault="00096865" w:rsidP="00752A95">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1E7DE94" w14:textId="77777777" w:rsidR="00984BDB" w:rsidRPr="009044F1" w:rsidRDefault="00984BDB" w:rsidP="00B46D58">
      <w:pPr>
        <w:widowControl w:val="0"/>
        <w:spacing w:after="160"/>
        <w:ind w:firstLine="567"/>
        <w:jc w:val="both"/>
        <w:rPr>
          <w:rFonts w:ascii="GHEA Grapalat" w:hAnsi="GHEA Grapalat"/>
          <w:i/>
        </w:rPr>
      </w:pPr>
    </w:p>
    <w:p w14:paraId="1752ABBC"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59930836" w14:textId="77777777" w:rsidR="00160AE4" w:rsidRPr="009044F1" w:rsidRDefault="00160AE4" w:rsidP="006C2703">
      <w:pPr>
        <w:widowControl w:val="0"/>
        <w:jc w:val="center"/>
        <w:rPr>
          <w:rFonts w:ascii="GHEA Grapalat" w:hAnsi="GHEA Grapalat"/>
          <w:b/>
        </w:rPr>
      </w:pPr>
      <w:r w:rsidRPr="009044F1">
        <w:rPr>
          <w:rFonts w:ascii="GHEA Grapalat" w:hAnsi="GHEA Grapalat"/>
          <w:b/>
        </w:rPr>
        <w:lastRenderedPageBreak/>
        <w:t>СОДЕРЖАНИЕ</w:t>
      </w:r>
    </w:p>
    <w:p w14:paraId="78AEF34E" w14:textId="77777777" w:rsidR="00160AE4" w:rsidRPr="006C2703" w:rsidRDefault="00160AE4" w:rsidP="006C2703">
      <w:pPr>
        <w:widowControl w:val="0"/>
        <w:jc w:val="center"/>
        <w:rPr>
          <w:rFonts w:ascii="GHEA Grapalat" w:hAnsi="GHEA Grapalat"/>
          <w:b/>
        </w:rPr>
      </w:pPr>
    </w:p>
    <w:p w14:paraId="6AB8E28E" w14:textId="455855D2" w:rsidR="00615B35" w:rsidRPr="006C2703" w:rsidRDefault="006C2703" w:rsidP="006C2703">
      <w:pPr>
        <w:widowControl w:val="0"/>
        <w:jc w:val="center"/>
        <w:rPr>
          <w:rFonts w:ascii="GHEA Grapalat" w:hAnsi="GHEA Grapalat"/>
          <w:b/>
        </w:rPr>
      </w:pPr>
      <w:r w:rsidRPr="006C2703">
        <w:rPr>
          <w:rFonts w:ascii="GHEA Grapalat" w:hAnsi="GHEA Grapalat"/>
          <w:b/>
        </w:rPr>
        <w:t>БЕНЗИН</w:t>
      </w:r>
      <w:r w:rsidR="005D7731" w:rsidRPr="006C2703">
        <w:rPr>
          <w:rFonts w:ascii="GHEA Grapalat" w:hAnsi="GHEA Grapalat"/>
          <w:b/>
        </w:rPr>
        <w:t xml:space="preserve"> </w:t>
      </w:r>
      <w:r w:rsidR="005D7731" w:rsidRPr="002E069D">
        <w:rPr>
          <w:rFonts w:ascii="GHEA Grapalat" w:hAnsi="GHEA Grapalat"/>
          <w:b/>
        </w:rPr>
        <w:t>ДЛЯ НУЖД</w:t>
      </w:r>
      <w:r w:rsidRPr="006C2703">
        <w:rPr>
          <w:rFonts w:ascii="GHEA Grapalat" w:hAnsi="GHEA Grapalat"/>
          <w:b/>
        </w:rPr>
        <w:t xml:space="preserve"> </w:t>
      </w:r>
      <w:r w:rsidR="00775EA9" w:rsidRPr="00775EA9">
        <w:rPr>
          <w:rFonts w:ascii="GHEA Grapalat" w:hAnsi="GHEA Grapalat"/>
          <w:b/>
        </w:rPr>
        <w:t>АО «Аракс Коммунальный Сервис и Благоустройство»</w:t>
      </w:r>
    </w:p>
    <w:p w14:paraId="51D85F17" w14:textId="77777777" w:rsidR="00160AE4" w:rsidRPr="003A1EBB" w:rsidRDefault="00160AE4" w:rsidP="00B46D58">
      <w:pPr>
        <w:widowControl w:val="0"/>
        <w:spacing w:after="160"/>
        <w:ind w:firstLine="567"/>
        <w:jc w:val="center"/>
        <w:rPr>
          <w:rFonts w:ascii="GHEA Grapalat" w:hAnsi="GHEA Grapalat"/>
        </w:rPr>
      </w:pPr>
    </w:p>
    <w:p w14:paraId="74C4D8B5"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344167">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3EBA9269" w14:textId="77777777" w:rsidR="00C67E80" w:rsidRPr="009044F1" w:rsidRDefault="00C67E80" w:rsidP="00B46D58">
      <w:pPr>
        <w:widowControl w:val="0"/>
        <w:spacing w:after="160"/>
        <w:jc w:val="center"/>
        <w:rPr>
          <w:rFonts w:ascii="GHEA Grapalat" w:hAnsi="GHEA Grapalat" w:cs="Sylfaen"/>
          <w:b/>
        </w:rPr>
      </w:pPr>
    </w:p>
    <w:p w14:paraId="168FAD53" w14:textId="77777777" w:rsidR="00096865" w:rsidRPr="008842CE" w:rsidRDefault="00096865" w:rsidP="00B46D58">
      <w:pPr>
        <w:widowControl w:val="0"/>
        <w:jc w:val="center"/>
        <w:rPr>
          <w:rFonts w:ascii="GHEA Grapalat" w:hAnsi="GHEA Grapalat"/>
          <w:b/>
        </w:rPr>
      </w:pPr>
      <w:r w:rsidRPr="009044F1">
        <w:rPr>
          <w:rFonts w:ascii="GHEA Grapalat" w:hAnsi="GHEA Grapalat"/>
          <w:b/>
        </w:rPr>
        <w:t>ЧАСТЬ I.</w:t>
      </w:r>
    </w:p>
    <w:p w14:paraId="20F90133" w14:textId="77777777" w:rsidR="002E069D" w:rsidRPr="008842CE" w:rsidRDefault="002E069D" w:rsidP="00B46D58">
      <w:pPr>
        <w:widowControl w:val="0"/>
        <w:jc w:val="center"/>
        <w:rPr>
          <w:rFonts w:ascii="GHEA Grapalat" w:hAnsi="GHEA Grapalat"/>
        </w:rPr>
      </w:pPr>
    </w:p>
    <w:p w14:paraId="0BAFD646" w14:textId="77777777" w:rsidR="00096865" w:rsidRPr="009044F1" w:rsidRDefault="00096865" w:rsidP="00B46D58">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14:paraId="73BBFF9D" w14:textId="77777777" w:rsidR="00096865" w:rsidRPr="009044F1" w:rsidRDefault="00096865" w:rsidP="00B46D58">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0E4A0F1E" w14:textId="77777777" w:rsidR="00096865" w:rsidRPr="00543BAE" w:rsidRDefault="00096865" w:rsidP="00B46D58">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A32A6B9" w14:textId="77777777" w:rsidR="00087A30" w:rsidRPr="009044F1" w:rsidRDefault="00096865" w:rsidP="00B46D58">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1432E339" w14:textId="77777777" w:rsidR="00096865" w:rsidRPr="009044F1" w:rsidRDefault="00543BAE" w:rsidP="00B46D58">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14:paraId="7F43B747" w14:textId="77777777" w:rsidR="00096865" w:rsidRPr="009044F1" w:rsidRDefault="00087A30" w:rsidP="00B46D58">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14:paraId="63DB1A20" w14:textId="77777777" w:rsidR="00096865" w:rsidRPr="008842CE" w:rsidRDefault="00087A30" w:rsidP="00B46D58">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78616DD" w14:textId="77777777" w:rsidR="00096865" w:rsidRPr="003A1EBB" w:rsidRDefault="00087A30" w:rsidP="00B46D58">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1E2802F0" w14:textId="77777777" w:rsidR="00096865" w:rsidRPr="009044F1" w:rsidRDefault="00087A30" w:rsidP="00B46D58">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14:paraId="00058530" w14:textId="77777777" w:rsidR="00096865" w:rsidRPr="003A1EBB" w:rsidRDefault="00096865" w:rsidP="00B46D58">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14:paraId="6ED3274D" w14:textId="77777777" w:rsidR="00096865" w:rsidRPr="00543BAE" w:rsidRDefault="00096865" w:rsidP="00B46D58">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5979CE7" w14:textId="77777777" w:rsidR="00520F57" w:rsidRDefault="00520F57" w:rsidP="00B46D58">
      <w:pPr>
        <w:widowControl w:val="0"/>
        <w:spacing w:after="160"/>
        <w:jc w:val="center"/>
        <w:rPr>
          <w:rFonts w:ascii="GHEA Grapalat" w:hAnsi="GHEA Grapalat"/>
          <w:b/>
        </w:rPr>
      </w:pPr>
    </w:p>
    <w:p w14:paraId="146B08C9" w14:textId="77777777" w:rsidR="00520F57" w:rsidRDefault="00520F57" w:rsidP="00B46D58">
      <w:pPr>
        <w:widowControl w:val="0"/>
        <w:spacing w:after="160"/>
        <w:jc w:val="center"/>
        <w:rPr>
          <w:rFonts w:ascii="GHEA Grapalat" w:hAnsi="GHEA Grapalat"/>
          <w:b/>
        </w:rPr>
      </w:pPr>
    </w:p>
    <w:p w14:paraId="693CC9B4"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5C12F18E" w14:textId="77777777" w:rsidR="008842CE" w:rsidRPr="00374F4A" w:rsidRDefault="008842CE" w:rsidP="00B46D58">
      <w:pPr>
        <w:widowControl w:val="0"/>
        <w:jc w:val="center"/>
        <w:rPr>
          <w:rFonts w:ascii="GHEA Grapalat" w:hAnsi="GHEA Grapalat"/>
          <w:b/>
        </w:rPr>
      </w:pPr>
    </w:p>
    <w:p w14:paraId="5DC9B564" w14:textId="77777777" w:rsidR="00096865" w:rsidRDefault="00096865" w:rsidP="00B46D58">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344167">
        <w:rPr>
          <w:rFonts w:ascii="GHEA Grapalat" w:hAnsi="GHEA Grapalat"/>
          <w:b/>
        </w:rPr>
        <w:t>ЗАПРОС КОТИРОВОК</w:t>
      </w:r>
    </w:p>
    <w:p w14:paraId="1E40B13F" w14:textId="77777777" w:rsidR="00520F57" w:rsidRPr="008842CE" w:rsidRDefault="00520F57" w:rsidP="00B46D58">
      <w:pPr>
        <w:widowControl w:val="0"/>
        <w:jc w:val="center"/>
        <w:rPr>
          <w:rFonts w:ascii="GHEA Grapalat" w:hAnsi="GHEA Grapalat"/>
          <w:b/>
        </w:rPr>
      </w:pPr>
    </w:p>
    <w:p w14:paraId="32DC714A" w14:textId="77777777" w:rsidR="00096865" w:rsidRPr="003A1EBB" w:rsidRDefault="00096865" w:rsidP="00B46D58">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4DF2EE96" w14:textId="77777777" w:rsidR="00096865" w:rsidRPr="003A1EBB" w:rsidRDefault="00543BAE" w:rsidP="00B46D58">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7BB7CE00" w14:textId="77777777" w:rsidR="0061522D" w:rsidRPr="00625529" w:rsidRDefault="00450C30" w:rsidP="00B46D58">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5566CA36" w14:textId="77777777" w:rsidR="00E17B7F" w:rsidRDefault="00E17B7F">
      <w:pPr>
        <w:rPr>
          <w:rFonts w:ascii="GHEA Grapalat" w:hAnsi="GHEA Grapalat"/>
          <w:spacing w:val="-6"/>
        </w:rPr>
      </w:pPr>
      <w:r>
        <w:rPr>
          <w:rFonts w:ascii="GHEA Grapalat" w:hAnsi="GHEA Grapalat"/>
          <w:spacing w:val="-6"/>
        </w:rPr>
        <w:br w:type="page"/>
      </w:r>
    </w:p>
    <w:p w14:paraId="63686F54" w14:textId="0A14EF89" w:rsidR="00096865" w:rsidRPr="006D2DF7" w:rsidRDefault="00096865" w:rsidP="00E17B7F">
      <w:pPr>
        <w:widowControl w:val="0"/>
        <w:spacing w:after="160"/>
        <w:ind w:hanging="567"/>
        <w:jc w:val="both"/>
        <w:rPr>
          <w:rFonts w:ascii="GHEA Grapalat" w:hAnsi="GHEA Grapalat"/>
          <w:spacing w:val="-6"/>
        </w:rPr>
      </w:pPr>
      <w:r w:rsidRPr="006D2DF7">
        <w:rPr>
          <w:rFonts w:ascii="GHEA Grapalat" w:hAnsi="GHEA Grapalat"/>
          <w:spacing w:val="-6"/>
        </w:rPr>
        <w:lastRenderedPageBreak/>
        <w:t xml:space="preserve">Настоящее Приглашение предоставляется в дополнение к объявлению об </w:t>
      </w:r>
      <w:r w:rsidR="002E585F">
        <w:rPr>
          <w:rFonts w:ascii="GHEA Grapalat" w:hAnsi="GHEA Grapalat"/>
          <w:spacing w:val="-6"/>
        </w:rPr>
        <w:t>Запросе котировок</w:t>
      </w:r>
      <w:r w:rsidRPr="006D2DF7">
        <w:rPr>
          <w:rFonts w:ascii="GHEA Grapalat" w:hAnsi="GHEA Grapalat"/>
          <w:spacing w:val="-6"/>
        </w:rPr>
        <w:t xml:space="preserve">, проводимом под кодом </w:t>
      </w:r>
      <w:r w:rsidR="00B05E6D">
        <w:rPr>
          <w:rFonts w:ascii="GHEA Grapalat" w:hAnsi="GHEA Grapalat"/>
          <w:i/>
        </w:rPr>
        <w:t>«</w:t>
      </w:r>
      <w:r w:rsidR="00E312B0">
        <w:rPr>
          <w:rFonts w:ascii="GHEA Grapalat" w:hAnsi="GHEA Grapalat"/>
          <w:i/>
        </w:rPr>
        <w:t>ՀՀ-ԱՄ-ԱՀԲՍ-ԳՀԱՊՁԲ-25/05</w:t>
      </w:r>
      <w:r w:rsidR="00B05E6D">
        <w:rPr>
          <w:rFonts w:ascii="GHEA Grapalat" w:hAnsi="GHEA Grapalat"/>
          <w:i/>
        </w:rPr>
        <w:t>»</w:t>
      </w:r>
      <w:r w:rsidR="00F76CAA" w:rsidRPr="00F76CAA">
        <w:rPr>
          <w:rFonts w:ascii="GHEA Grapalat" w:hAnsi="GHEA Grapalat"/>
          <w:i/>
        </w:rPr>
        <w:t xml:space="preserve"> </w:t>
      </w:r>
      <w:r w:rsidRPr="006D2DF7">
        <w:rPr>
          <w:rFonts w:ascii="GHEA Grapalat" w:hAnsi="GHEA Grapalat"/>
          <w:spacing w:val="-6"/>
        </w:rPr>
        <w:t>далее — процедура).</w:t>
      </w:r>
    </w:p>
    <w:p w14:paraId="3883D111" w14:textId="58AAF70A"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394597" w:rsidRPr="00394597">
        <w:rPr>
          <w:rFonts w:ascii="GHEA Grapalat" w:hAnsi="GHEA Grapalat"/>
        </w:rPr>
        <w:t xml:space="preserve">Мунципалитетом </w:t>
      </w:r>
      <w:r w:rsidR="003F60C0">
        <w:rPr>
          <w:rFonts w:ascii="GHEA Grapalat" w:hAnsi="GHEA Grapalat"/>
        </w:rPr>
        <w:t>Арагац</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F85411"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58BDD050"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4ED797D" w14:textId="77777777" w:rsidR="003E1421" w:rsidRPr="004323A2"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6D30B9">
        <w:rPr>
          <w:rFonts w:ascii="GHEA Grapalat" w:hAnsi="GHEA Grapalat"/>
          <w:sz w:val="24"/>
          <w:szCs w:val="24"/>
        </w:rPr>
        <w:t>agnumner@mail.ru</w:t>
      </w:r>
      <w:r w:rsidR="00344167">
        <w:rPr>
          <w:rFonts w:ascii="GHEA Grapalat" w:hAnsi="GHEA Grapalat"/>
          <w:sz w:val="24"/>
          <w:szCs w:val="24"/>
        </w:rPr>
        <w:t>.</w:t>
      </w:r>
    </w:p>
    <w:p w14:paraId="255A5D85"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16C27822"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3D876866"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0EBCE5CD" w14:textId="3D6AEF6E" w:rsidR="00096865" w:rsidRPr="00394597"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626E9D">
        <w:rPr>
          <w:rFonts w:ascii="GHEA Grapalat" w:hAnsi="GHEA Grapalat"/>
          <w:i w:val="0"/>
          <w:sz w:val="24"/>
          <w:szCs w:val="24"/>
        </w:rPr>
        <w:t xml:space="preserve">Приобретение </w:t>
      </w:r>
      <w:r w:rsidR="00711AF7">
        <w:rPr>
          <w:rFonts w:ascii="GHEA Grapalat" w:hAnsi="GHEA Grapalat"/>
          <w:i w:val="0"/>
          <w:sz w:val="24"/>
          <w:szCs w:val="24"/>
        </w:rPr>
        <w:t>собственности</w:t>
      </w:r>
      <w:r w:rsidRPr="009044F1">
        <w:rPr>
          <w:rFonts w:ascii="GHEA Grapalat" w:hAnsi="GHEA Grapalat"/>
          <w:i w:val="0"/>
          <w:sz w:val="24"/>
          <w:szCs w:val="24"/>
        </w:rPr>
        <w:t xml:space="preserve"> закупки" (далее — также товар) для нужд </w:t>
      </w:r>
      <w:r w:rsidR="00775EA9" w:rsidRPr="00775EA9">
        <w:rPr>
          <w:rFonts w:ascii="GHEA Grapalat" w:hAnsi="GHEA Grapalat"/>
          <w:i w:val="0"/>
          <w:sz w:val="24"/>
          <w:szCs w:val="24"/>
        </w:rPr>
        <w:t>АО «Аракс Коммунальный Сервис и Благоустройство»</w:t>
      </w:r>
      <w:r w:rsidR="00394597" w:rsidRPr="00394597">
        <w:rPr>
          <w:rFonts w:ascii="GHEA Grapalat" w:hAnsi="GHEA Grapalat"/>
          <w:i w:val="0"/>
          <w:sz w:val="24"/>
          <w:szCs w:val="24"/>
        </w:rPr>
        <w:t>,</w:t>
      </w:r>
      <w:r w:rsidRPr="009044F1">
        <w:rPr>
          <w:rFonts w:ascii="GHEA Grapalat" w:hAnsi="GHEA Grapalat"/>
          <w:i w:val="0"/>
          <w:sz w:val="24"/>
          <w:szCs w:val="24"/>
        </w:rPr>
        <w:t xml:space="preserve"> которые сгруппированы в лоты </w:t>
      </w:r>
      <w:r w:rsidR="00394597" w:rsidRPr="00394597">
        <w:rPr>
          <w:rFonts w:ascii="GHEA Grapalat" w:hAnsi="GHEA Grapalat"/>
          <w:i w:val="0"/>
          <w:sz w:val="24"/>
          <w:szCs w:val="24"/>
        </w:rPr>
        <w:t>1</w:t>
      </w:r>
    </w:p>
    <w:tbl>
      <w:tblPr>
        <w:tblW w:w="99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8"/>
        <w:gridCol w:w="4524"/>
        <w:gridCol w:w="4524"/>
      </w:tblGrid>
      <w:tr w:rsidR="00F44365" w:rsidRPr="009044F1" w14:paraId="2DDA6C5C" w14:textId="77777777" w:rsidTr="00F44365">
        <w:trPr>
          <w:trHeight w:val="954"/>
          <w:jc w:val="center"/>
        </w:trPr>
        <w:tc>
          <w:tcPr>
            <w:tcW w:w="898" w:type="dxa"/>
            <w:vAlign w:val="center"/>
          </w:tcPr>
          <w:p w14:paraId="7FC8ADA7" w14:textId="77777777" w:rsidR="00F44365" w:rsidRPr="009044F1" w:rsidRDefault="00F443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4524" w:type="dxa"/>
          </w:tcPr>
          <w:p w14:paraId="3CB7B9EB" w14:textId="77777777" w:rsidR="00F44365" w:rsidRPr="009044F1" w:rsidRDefault="00F44365" w:rsidP="00B46D58">
            <w:pPr>
              <w:pStyle w:val="BodyTextIndent2"/>
              <w:widowControl w:val="0"/>
              <w:spacing w:after="120" w:line="240" w:lineRule="auto"/>
              <w:ind w:firstLine="0"/>
              <w:jc w:val="center"/>
              <w:rPr>
                <w:rFonts w:ascii="GHEA Grapalat" w:hAnsi="GHEA Grapalat"/>
                <w:b/>
                <w:i/>
                <w:sz w:val="24"/>
                <w:szCs w:val="24"/>
              </w:rPr>
            </w:pPr>
          </w:p>
        </w:tc>
        <w:tc>
          <w:tcPr>
            <w:tcW w:w="4524" w:type="dxa"/>
            <w:vAlign w:val="center"/>
          </w:tcPr>
          <w:p w14:paraId="50BAEB1C" w14:textId="6E869965" w:rsidR="00F44365" w:rsidRPr="009044F1" w:rsidRDefault="00F443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44365" w:rsidRPr="009044F1" w14:paraId="71E24E4E" w14:textId="77777777" w:rsidTr="00F44365">
        <w:trPr>
          <w:trHeight w:val="477"/>
          <w:jc w:val="center"/>
        </w:trPr>
        <w:tc>
          <w:tcPr>
            <w:tcW w:w="898" w:type="dxa"/>
            <w:vAlign w:val="center"/>
          </w:tcPr>
          <w:p w14:paraId="2F7BE16F" w14:textId="77777777" w:rsidR="00F44365" w:rsidRPr="00626E9D" w:rsidRDefault="00F44365" w:rsidP="00626E9D">
            <w:pPr>
              <w:pStyle w:val="BodyTextIndent2"/>
              <w:widowControl w:val="0"/>
              <w:spacing w:after="120" w:line="240" w:lineRule="auto"/>
              <w:ind w:firstLine="0"/>
              <w:rPr>
                <w:rFonts w:ascii="GHEA Grapalat" w:hAnsi="GHEA Grapalat"/>
              </w:rPr>
            </w:pPr>
            <w:r w:rsidRPr="00626E9D">
              <w:rPr>
                <w:rFonts w:ascii="GHEA Grapalat" w:hAnsi="GHEA Grapalat"/>
              </w:rPr>
              <w:t>1</w:t>
            </w:r>
          </w:p>
        </w:tc>
        <w:tc>
          <w:tcPr>
            <w:tcW w:w="4524" w:type="dxa"/>
          </w:tcPr>
          <w:p w14:paraId="7325EB76" w14:textId="70123723" w:rsidR="00F44365" w:rsidRDefault="00F44365" w:rsidP="00626E9D">
            <w:pPr>
              <w:pStyle w:val="BodyTextIndent2"/>
              <w:widowControl w:val="0"/>
              <w:spacing w:after="120" w:line="240" w:lineRule="auto"/>
              <w:ind w:firstLine="0"/>
              <w:rPr>
                <w:rFonts w:ascii="GHEA Grapalat" w:hAnsi="GHEA Grapalat" w:cs="Calibri"/>
              </w:rPr>
            </w:pPr>
            <w:r>
              <w:rPr>
                <w:rFonts w:ascii="GHEA Grapalat" w:hAnsi="GHEA Grapalat" w:cs="Calibri"/>
              </w:rPr>
              <w:t>2500000</w:t>
            </w:r>
          </w:p>
        </w:tc>
        <w:tc>
          <w:tcPr>
            <w:tcW w:w="4524" w:type="dxa"/>
          </w:tcPr>
          <w:p w14:paraId="3E843B43" w14:textId="6F643A85" w:rsidR="00F44365" w:rsidRPr="00626E9D" w:rsidRDefault="00F44365" w:rsidP="00626E9D">
            <w:pPr>
              <w:pStyle w:val="BodyTextIndent2"/>
              <w:widowControl w:val="0"/>
              <w:spacing w:after="120" w:line="240" w:lineRule="auto"/>
              <w:ind w:firstLine="0"/>
              <w:rPr>
                <w:rFonts w:ascii="GHEA Grapalat" w:hAnsi="GHEA Grapalat"/>
              </w:rPr>
            </w:pPr>
            <w:r>
              <w:rPr>
                <w:rFonts w:ascii="GHEA Grapalat" w:hAnsi="GHEA Grapalat" w:cs="Calibri"/>
              </w:rPr>
              <w:t>Дизельное топливо</w:t>
            </w:r>
          </w:p>
        </w:tc>
      </w:tr>
    </w:tbl>
    <w:p w14:paraId="11E305CB"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41214E31" w14:textId="77777777" w:rsidR="00096865" w:rsidRPr="009044F1" w:rsidRDefault="00693101" w:rsidP="00B46D58">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35C17429" w14:textId="77777777" w:rsidR="00753E6E" w:rsidRPr="009044F1" w:rsidRDefault="00096865" w:rsidP="00B46D58">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99211E0" w14:textId="77777777" w:rsidR="00753E6E" w:rsidRPr="009044F1" w:rsidRDefault="00753E6E" w:rsidP="00B46D58">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53C49511" w14:textId="77777777" w:rsidR="00753E6E" w:rsidRPr="009044F1" w:rsidRDefault="00753E6E" w:rsidP="00B46D58">
      <w:pPr>
        <w:widowControl w:val="0"/>
        <w:tabs>
          <w:tab w:val="left" w:pos="1134"/>
          <w:tab w:val="left" w:pos="7200"/>
        </w:tabs>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37978D16" w14:textId="77777777" w:rsidR="00753E6E" w:rsidRPr="003240F7" w:rsidRDefault="00753E6E" w:rsidP="00B46D58">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14:paraId="4C0C4BA6" w14:textId="77777777" w:rsidR="00753E6E" w:rsidRPr="009044F1" w:rsidRDefault="00753E6E" w:rsidP="00B46D58">
      <w:pPr>
        <w:widowControl w:val="0"/>
        <w:tabs>
          <w:tab w:val="left" w:pos="1134"/>
        </w:tabs>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0EBF0429" w14:textId="77777777" w:rsidR="00753E6E" w:rsidRPr="009044F1" w:rsidRDefault="00753E6E" w:rsidP="00B46D58">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10F5F1A" w14:textId="77777777" w:rsidR="00753E6E" w:rsidRPr="009044F1" w:rsidRDefault="00753E6E" w:rsidP="00B46D58">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55C049DA" w14:textId="77777777" w:rsidR="00990561" w:rsidRPr="009044F1" w:rsidRDefault="00990561" w:rsidP="00B46D58">
      <w:pPr>
        <w:widowControl w:val="0"/>
        <w:tabs>
          <w:tab w:val="left" w:pos="1134"/>
        </w:tabs>
        <w:ind w:firstLine="567"/>
        <w:jc w:val="both"/>
        <w:rPr>
          <w:rFonts w:ascii="GHEA Grapalat" w:hAnsi="GHEA Grapalat" w:cs="Sylfaen"/>
        </w:rPr>
      </w:pPr>
      <w:r w:rsidRPr="009044F1">
        <w:rPr>
          <w:rFonts w:ascii="GHEA Grapalat" w:hAnsi="GHEA Grapalat"/>
        </w:rPr>
        <w:t xml:space="preserve">При этом если участник был включен в предусмотренные подпунктами 5 и 6 настоящего пункта списки после дня подачи заявки, то данная его заявка не </w:t>
      </w:r>
      <w:r w:rsidRPr="009044F1">
        <w:rPr>
          <w:rFonts w:ascii="GHEA Grapalat" w:hAnsi="GHEA Grapalat"/>
        </w:rPr>
        <w:lastRenderedPageBreak/>
        <w:t>подлежит отклонению.</w:t>
      </w:r>
    </w:p>
    <w:p w14:paraId="4CDE0F21" w14:textId="77777777" w:rsidR="00753E6E" w:rsidRPr="009044F1" w:rsidRDefault="00753E6E" w:rsidP="00B46D58">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DF74425" w14:textId="77777777" w:rsidR="00BA3554" w:rsidRPr="009044F1" w:rsidRDefault="00BA3554" w:rsidP="00B46D58">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1FE3382" w14:textId="77777777" w:rsidR="00D5674E" w:rsidRPr="009044F1" w:rsidRDefault="009F18D0" w:rsidP="00394597">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00AC3A3" w14:textId="77777777" w:rsidR="00D5674E" w:rsidRPr="009044F1" w:rsidRDefault="00D5674E" w:rsidP="0039459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14:paraId="18003403" w14:textId="77777777" w:rsidR="00D5674E" w:rsidRPr="009044F1" w:rsidRDefault="00D5674E" w:rsidP="0039459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AD80ADD" w14:textId="77777777" w:rsidR="00D5674E" w:rsidRPr="009044F1" w:rsidRDefault="00D5674E" w:rsidP="0039459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2D25ADD5" w14:textId="77777777" w:rsidR="00D5674E" w:rsidRPr="009044F1" w:rsidRDefault="00D5674E" w:rsidP="0039459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98A8D49" w14:textId="77777777" w:rsidR="00D5674E" w:rsidRPr="009044F1" w:rsidRDefault="00D5674E" w:rsidP="0039459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35AF93E" w14:textId="77777777" w:rsidR="00D5674E" w:rsidRPr="009044F1" w:rsidRDefault="00D5674E" w:rsidP="0039459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418A38F" w14:textId="77777777" w:rsidR="00D5674E" w:rsidRPr="008842CE" w:rsidRDefault="00D5674E" w:rsidP="0039459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04744F2" w14:textId="77777777" w:rsidR="00D5674E" w:rsidRPr="009044F1" w:rsidRDefault="00D5674E" w:rsidP="0039459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092CC0E6" w14:textId="77777777" w:rsidR="00D5674E" w:rsidRPr="009044F1" w:rsidRDefault="00D5674E" w:rsidP="0039459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w:t>
      </w:r>
      <w:r w:rsidRPr="009044F1">
        <w:rPr>
          <w:rFonts w:ascii="GHEA Grapalat" w:hAnsi="GHEA Grapalat"/>
          <w:color w:val="000000"/>
        </w:rPr>
        <w:lastRenderedPageBreak/>
        <w:t>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4F0E7E3" w14:textId="77777777" w:rsidR="00D5674E" w:rsidRPr="009044F1" w:rsidRDefault="00D5674E" w:rsidP="00394597">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8FCA902" w14:textId="77777777" w:rsidR="00D5674E" w:rsidRPr="009044F1" w:rsidRDefault="00D5674E" w:rsidP="0039459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0FEC9EC0" w14:textId="77777777" w:rsidR="00D5674E" w:rsidRPr="009044F1" w:rsidRDefault="00D5674E" w:rsidP="00B46D58">
      <w:pPr>
        <w:widowControl w:val="0"/>
        <w:tabs>
          <w:tab w:val="left" w:pos="1134"/>
        </w:tabs>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0392EA52" w14:textId="77777777" w:rsidR="004175B6" w:rsidRPr="009044F1" w:rsidRDefault="00096865" w:rsidP="00B46D58">
      <w:pPr>
        <w:widowControl w:val="0"/>
        <w:tabs>
          <w:tab w:val="left" w:pos="1134"/>
        </w:tabs>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14:paraId="3633F29A" w14:textId="77777777" w:rsidR="000A6B75" w:rsidRPr="009044F1" w:rsidRDefault="000A6B75" w:rsidP="00B46D5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1EEDB3C" w14:textId="77777777" w:rsidR="009E07EE" w:rsidRPr="009044F1" w:rsidRDefault="000A6B75" w:rsidP="00B46D58">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435D45BE" w14:textId="77777777" w:rsidR="000A6B75" w:rsidRPr="009044F1" w:rsidRDefault="000A6B75" w:rsidP="00B46D58">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6C4965A9" w14:textId="77777777" w:rsidR="005A405F" w:rsidRPr="00ED3BA4" w:rsidRDefault="00C366B6" w:rsidP="00B46D58">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6CDFADB" w14:textId="77777777" w:rsidR="000A6B75" w:rsidRPr="009044F1" w:rsidRDefault="00C366B6" w:rsidP="00B46D58">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71D8424" w14:textId="77777777" w:rsidR="00096865" w:rsidRPr="009044F1" w:rsidRDefault="00096865" w:rsidP="00B46D58">
      <w:pPr>
        <w:widowControl w:val="0"/>
        <w:spacing w:after="160"/>
        <w:ind w:firstLine="567"/>
        <w:jc w:val="both"/>
        <w:rPr>
          <w:rFonts w:ascii="GHEA Grapalat" w:hAnsi="GHEA Grapalat"/>
          <w:b/>
        </w:rPr>
      </w:pPr>
    </w:p>
    <w:p w14:paraId="02633817" w14:textId="77777777" w:rsidR="00096865" w:rsidRPr="009044F1" w:rsidRDefault="00394597" w:rsidP="00B46D58">
      <w:pPr>
        <w:widowControl w:val="0"/>
        <w:jc w:val="center"/>
        <w:rPr>
          <w:rFonts w:ascii="GHEA Grapalat" w:hAnsi="GHEA Grapalat" w:cs="Arial"/>
          <w:b/>
        </w:rPr>
      </w:pPr>
      <w:r w:rsidRPr="00394597">
        <w:rPr>
          <w:rFonts w:ascii="GHEA Grapalat" w:hAnsi="GHEA Grapalat"/>
          <w:b/>
        </w:rPr>
        <w:t>3</w:t>
      </w:r>
      <w:r w:rsidR="00ED2352">
        <w:rPr>
          <w:rFonts w:ascii="GHEA Grapalat" w:hAnsi="GHEA Grapalat"/>
          <w:b/>
        </w:rPr>
        <w:t>.</w:t>
      </w:r>
      <w:r w:rsidR="002B32D6" w:rsidRPr="009044F1">
        <w:rPr>
          <w:rFonts w:ascii="GHEA Grapalat" w:hAnsi="GHEA Grapalat"/>
          <w:b/>
        </w:rPr>
        <w:t xml:space="preserve"> РАЗЪЯСНЕНИЕ ПРИГЛАШЕНИЯ </w:t>
      </w:r>
      <w:r w:rsidR="00ED2352"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336B8A1F" w14:textId="77777777" w:rsidR="00096865" w:rsidRPr="009044F1" w:rsidRDefault="00096865" w:rsidP="00B46D58">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3F9E90D8" w14:textId="77777777" w:rsidR="00096865" w:rsidRPr="009044F1" w:rsidRDefault="00096865" w:rsidP="00B46D58">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1"/>
        <w:t>5</w:t>
      </w:r>
      <w:r w:rsidRPr="009044F1">
        <w:rPr>
          <w:rFonts w:ascii="GHEA Grapalat" w:hAnsi="GHEA Grapalat"/>
        </w:rPr>
        <w:t>.</w:t>
      </w:r>
    </w:p>
    <w:p w14:paraId="4127872F" w14:textId="77777777" w:rsidR="00096865" w:rsidRPr="009044F1" w:rsidRDefault="00096865" w:rsidP="00B46D58">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 xml:space="preserve">содержании разъяснения опубликовывается в подразделе "Объявления </w:t>
      </w:r>
      <w:r w:rsidRPr="009044F1">
        <w:rPr>
          <w:rFonts w:ascii="GHEA Grapalat" w:hAnsi="GHEA Grapalat"/>
        </w:rPr>
        <w:lastRenderedPageBreak/>
        <w:t>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479F250" w14:textId="77777777" w:rsidR="00462E00" w:rsidRPr="00204EEA" w:rsidRDefault="00096865" w:rsidP="00B46D58">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551B18A" w14:textId="77777777" w:rsidR="0065262C" w:rsidRPr="0065262C" w:rsidRDefault="00096865" w:rsidP="00B46D58">
      <w:pPr>
        <w:widowControl w:val="0"/>
        <w:tabs>
          <w:tab w:val="left" w:pos="1134"/>
        </w:tabs>
        <w:autoSpaceDE w:val="0"/>
        <w:autoSpaceDN w:val="0"/>
        <w:adjustRightInd w:val="0"/>
        <w:ind w:firstLine="567"/>
        <w:jc w:val="both"/>
        <w:rPr>
          <w:rFonts w:ascii="GHEA Grapalat" w:hAnsi="GHEA Grapalat"/>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65262C" w:rsidRPr="0065262C">
        <w:rPr>
          <w:rFonts w:ascii="GHEA Grapalat" w:hAnsi="GHEA Grapalat"/>
        </w:rPr>
        <w:t>.</w:t>
      </w:r>
    </w:p>
    <w:p w14:paraId="5A14EA1A" w14:textId="77777777" w:rsidR="002D7D70" w:rsidRPr="000811C1" w:rsidRDefault="002D7D70" w:rsidP="00B46D58">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6F65C1BB" w14:textId="77777777" w:rsidR="00B051BE" w:rsidRPr="0065262C" w:rsidRDefault="00096865" w:rsidP="0065262C">
      <w:pPr>
        <w:widowControl w:val="0"/>
        <w:tabs>
          <w:tab w:val="left" w:pos="1134"/>
        </w:tabs>
        <w:autoSpaceDE w:val="0"/>
        <w:autoSpaceDN w:val="0"/>
        <w:adjustRightInd w:val="0"/>
        <w:spacing w:after="160"/>
        <w:ind w:firstLine="567"/>
        <w:jc w:val="both"/>
        <w:rPr>
          <w:rFonts w:ascii="GHEA Grapalat" w:hAnsi="GHEA Grapalat"/>
          <w:b/>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r w:rsidR="0065262C" w:rsidRPr="0065262C">
        <w:rPr>
          <w:rFonts w:ascii="GHEA Grapalat" w:hAnsi="GHEA Grapalat"/>
        </w:rPr>
        <w:t>.</w:t>
      </w:r>
    </w:p>
    <w:p w14:paraId="2DC61E6B"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489AF89" w14:textId="77777777" w:rsidR="00096865" w:rsidRPr="009044F1" w:rsidRDefault="00096865" w:rsidP="00B46D58">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11FEB3E" w14:textId="77777777" w:rsidR="00486B55" w:rsidRPr="009044F1" w:rsidRDefault="00096865" w:rsidP="00B46D58">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14:paraId="50908682" w14:textId="77777777" w:rsidR="00096865" w:rsidRPr="009044F1" w:rsidRDefault="000946A3" w:rsidP="00B46D58">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53851306" w14:textId="77777777" w:rsidR="00096865" w:rsidRPr="005114D0" w:rsidRDefault="000946A3" w:rsidP="00B46D58">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344167">
        <w:rPr>
          <w:rFonts w:ascii="GHEA Grapalat" w:hAnsi="GHEA Grapalat"/>
          <w:sz w:val="24"/>
          <w:szCs w:val="24"/>
        </w:rPr>
        <w:t>Запрос котировок</w:t>
      </w:r>
      <w:r w:rsidRPr="009044F1">
        <w:rPr>
          <w:rFonts w:ascii="GHEA Grapalat" w:hAnsi="GHEA Grapalat"/>
          <w:sz w:val="24"/>
          <w:szCs w:val="24"/>
        </w:rPr>
        <w:t>.</w:t>
      </w:r>
    </w:p>
    <w:p w14:paraId="3337B94D" w14:textId="64A7744C" w:rsidR="00A80ECD" w:rsidRDefault="00A80ECD" w:rsidP="008C6890">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344167" w:rsidRPr="009044F1">
        <w:rPr>
          <w:rFonts w:ascii="GHEA Grapalat" w:hAnsi="GHEA Grapalat"/>
          <w:sz w:val="24"/>
          <w:szCs w:val="24"/>
        </w:rPr>
        <w:t>:</w:t>
      </w:r>
      <w:r w:rsidR="00344167" w:rsidRPr="003B759C">
        <w:rPr>
          <w:rFonts w:ascii="GHEA Grapalat" w:hAnsi="GHEA Grapalat"/>
          <w:sz w:val="24"/>
          <w:szCs w:val="24"/>
        </w:rPr>
        <w:t xml:space="preserve"> РА </w:t>
      </w:r>
      <w:r w:rsidR="003F60C0">
        <w:rPr>
          <w:rFonts w:ascii="GHEA Grapalat" w:hAnsi="GHEA Grapalat"/>
          <w:sz w:val="24"/>
          <w:szCs w:val="24"/>
        </w:rPr>
        <w:t>Арагацотн</w:t>
      </w:r>
      <w:r w:rsidR="00344167" w:rsidRPr="003B759C">
        <w:rPr>
          <w:rFonts w:ascii="GHEA Grapalat" w:hAnsi="GHEA Grapalat"/>
          <w:sz w:val="24"/>
          <w:szCs w:val="24"/>
        </w:rPr>
        <w:t xml:space="preserve">ская область, с. </w:t>
      </w:r>
      <w:r w:rsidR="003F60C0">
        <w:rPr>
          <w:rFonts w:ascii="GHEA Grapalat" w:hAnsi="GHEA Grapalat"/>
          <w:sz w:val="24"/>
          <w:szCs w:val="24"/>
        </w:rPr>
        <w:t>Арагац</w:t>
      </w:r>
      <w:r w:rsidR="00E609D1">
        <w:rPr>
          <w:rFonts w:ascii="GHEA Grapalat" w:hAnsi="GHEA Grapalat"/>
          <w:sz w:val="24"/>
          <w:szCs w:val="24"/>
        </w:rPr>
        <w:t xml:space="preserve"> </w:t>
      </w:r>
      <w:r>
        <w:rPr>
          <w:rFonts w:ascii="GHEA Grapalat" w:hAnsi="GHEA Grapalat"/>
          <w:sz w:val="24"/>
          <w:szCs w:val="24"/>
        </w:rPr>
        <w:t xml:space="preserve">не позднее, чем </w:t>
      </w:r>
      <w:r w:rsidR="003F60C0">
        <w:rPr>
          <w:rFonts w:ascii="GHEA Grapalat" w:hAnsi="GHEA Grapalat"/>
          <w:sz w:val="24"/>
          <w:szCs w:val="24"/>
        </w:rPr>
        <w:t>11:00</w:t>
      </w:r>
      <w:r>
        <w:rPr>
          <w:rFonts w:ascii="GHEA Grapalat" w:hAnsi="GHEA Grapalat"/>
          <w:sz w:val="24"/>
          <w:szCs w:val="24"/>
        </w:rPr>
        <w:t>часов</w:t>
      </w:r>
      <w:r w:rsidR="00B94A00" w:rsidRPr="00B94A00">
        <w:rPr>
          <w:rFonts w:ascii="GHEA Grapalat" w:hAnsi="GHEA Grapalat"/>
          <w:sz w:val="24"/>
          <w:szCs w:val="24"/>
        </w:rPr>
        <w:t xml:space="preserve"> </w:t>
      </w:r>
      <w:r w:rsidR="00344167" w:rsidRPr="00344167">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7BCC9CEE" w14:textId="4DCC3E18" w:rsidR="00A80ECD" w:rsidRDefault="00A80ECD" w:rsidP="008C6890">
      <w:pPr>
        <w:pStyle w:val="BodyTextIndent2"/>
        <w:widowControl w:val="0"/>
        <w:spacing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775EA9">
        <w:rPr>
          <w:rFonts w:ascii="GHEA Grapalat" w:hAnsi="GHEA Grapalat"/>
          <w:color w:val="FF0000"/>
          <w:sz w:val="24"/>
          <w:szCs w:val="24"/>
          <w:lang w:val="en-US"/>
        </w:rPr>
        <w:t>A</w:t>
      </w:r>
      <w:r w:rsidR="00775EA9" w:rsidRPr="00775EA9">
        <w:rPr>
          <w:rFonts w:ascii="GHEA Grapalat" w:hAnsi="GHEA Grapalat"/>
          <w:color w:val="FF0000"/>
          <w:sz w:val="24"/>
          <w:szCs w:val="24"/>
        </w:rPr>
        <w:t>.</w:t>
      </w:r>
      <w:r w:rsidR="00775EA9">
        <w:rPr>
          <w:rFonts w:ascii="GHEA Grapalat" w:hAnsi="GHEA Grapalat"/>
          <w:color w:val="FF0000"/>
          <w:sz w:val="24"/>
          <w:szCs w:val="24"/>
        </w:rPr>
        <w:t>Poxosyan</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73AD4E1E" w14:textId="77777777" w:rsidR="00B67CCD" w:rsidRPr="00D3436F" w:rsidRDefault="00B67CCD" w:rsidP="00B46D58">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lastRenderedPageBreak/>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5A9AD83F"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166D2C4"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14:paraId="60B04F91"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p>
    <w:p w14:paraId="66E94784"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14:paraId="1E697017"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4DFDF3BA" w14:textId="77777777" w:rsidR="00EA0D10" w:rsidRDefault="001361B2" w:rsidP="00B46D58">
      <w:pPr>
        <w:pStyle w:val="norm"/>
        <w:widowControl w:val="0"/>
        <w:tabs>
          <w:tab w:val="left" w:pos="1134"/>
        </w:tabs>
        <w:spacing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p>
    <w:p w14:paraId="227C0A74" w14:textId="77777777" w:rsidR="00071119" w:rsidRDefault="00932115" w:rsidP="00B46D58">
      <w:pPr>
        <w:pStyle w:val="norm"/>
        <w:widowControl w:val="0"/>
        <w:tabs>
          <w:tab w:val="left" w:pos="1134"/>
        </w:tabs>
        <w:spacing w:line="240" w:lineRule="auto"/>
        <w:ind w:firstLine="284"/>
        <w:rPr>
          <w:rFonts w:ascii="GHEA Grapalat" w:hAnsi="GHEA Grapalat"/>
          <w:lang w:val="hy-AM"/>
        </w:rPr>
      </w:pPr>
      <w:r>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Pr="00932115">
        <w:rPr>
          <w:rFonts w:ascii="GHEA Grapalat" w:hAnsi="GHEA Grapalat" w:cs="Sylfaen"/>
          <w:sz w:val="24"/>
          <w:szCs w:val="24"/>
        </w:rPr>
        <w:t>фирменное наименование, марка</w:t>
      </w:r>
      <w:r>
        <w:rPr>
          <w:rFonts w:ascii="GHEA Grapalat" w:hAnsi="GHEA Grapalat" w:cs="Sylfaen"/>
          <w:sz w:val="24"/>
          <w:szCs w:val="24"/>
        </w:rPr>
        <w:t xml:space="preserve"> и</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5F25EF">
        <w:rPr>
          <w:rFonts w:ascii="GHEA Grapalat" w:hAnsi="GHEA Grapalat" w:cs="Sylfaen"/>
          <w:sz w:val="24"/>
          <w:szCs w:val="24"/>
        </w:rPr>
        <w:t>:</w:t>
      </w:r>
    </w:p>
    <w:p w14:paraId="0BA9BC7D" w14:textId="77777777" w:rsidR="00B67CCD" w:rsidRPr="009044F1" w:rsidRDefault="001C6688" w:rsidP="00B46D58">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09B0D1AB" w14:textId="77777777" w:rsidR="000845F6" w:rsidRPr="009044F1" w:rsidRDefault="005F25EF" w:rsidP="00B46D58">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F6840D2" w14:textId="77777777" w:rsidR="000845F6" w:rsidRPr="00D3436F" w:rsidRDefault="005F25EF" w:rsidP="00B46D58">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3D8B9EDE"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305A77AD"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19ADF733"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w:t>
      </w:r>
      <w:r>
        <w:rPr>
          <w:rFonts w:ascii="GHEA Grapalat" w:hAnsi="GHEA Grapalat" w:cs="Sylfaen"/>
          <w:sz w:val="24"/>
          <w:szCs w:val="24"/>
        </w:rPr>
        <w:lastRenderedPageBreak/>
        <w:t>всех участников, то в случае заключения договора платежи на его основании производятся представившему заявку участнику.</w:t>
      </w:r>
    </w:p>
    <w:p w14:paraId="41F120B7" w14:textId="77777777" w:rsidR="0049655D" w:rsidRDefault="0049655D">
      <w:pPr>
        <w:rPr>
          <w:rFonts w:ascii="GHEA Grapalat" w:hAnsi="GHEA Grapalat"/>
          <w:b/>
        </w:rPr>
      </w:pPr>
    </w:p>
    <w:p w14:paraId="5A80E75E"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1E38E7A7" w14:textId="77777777" w:rsidR="00A45946" w:rsidRPr="009044F1" w:rsidRDefault="00C8055A" w:rsidP="00B46D58">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81BB7BB" w14:textId="77777777" w:rsidR="00B95FE0" w:rsidRPr="009044F1" w:rsidRDefault="00C8055A" w:rsidP="00B46D5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стоимост</w:t>
      </w:r>
      <w:r w:rsidR="00443317">
        <w:rPr>
          <w:rFonts w:ascii="GHEA Grapalat" w:hAnsi="GHEA Grapalat"/>
          <w:sz w:val="24"/>
          <w:szCs w:val="24"/>
        </w:rPr>
        <w:t>ь</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2A642E0B" w14:textId="77777777" w:rsidR="00B95FE0" w:rsidRPr="009044F1" w:rsidRDefault="00B95FE0" w:rsidP="00B46D58">
      <w:pPr>
        <w:pStyle w:val="norm"/>
        <w:widowControl w:val="0"/>
        <w:spacing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0471CCF" w14:textId="77777777" w:rsidR="00B95FE0" w:rsidRPr="009044F1" w:rsidRDefault="00B95FE0" w:rsidP="00B46D5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23290F9C" w14:textId="77777777" w:rsidR="00B95FE0" w:rsidRPr="009044F1" w:rsidRDefault="00B95FE0" w:rsidP="00B46D5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948A86A" w14:textId="77777777" w:rsidR="00A45946" w:rsidRDefault="00B95FE0" w:rsidP="00B46D58">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7371D50E" w14:textId="77777777" w:rsidR="00B9778A" w:rsidRDefault="00B9778A" w:rsidP="00B46D58">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стоимость,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71075F50" w14:textId="77777777" w:rsidR="00AE1E38" w:rsidRDefault="00A14685" w:rsidP="00AE1E38">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42E06930" w14:textId="77777777" w:rsidR="0048059F" w:rsidRPr="009044F1" w:rsidRDefault="0048059F" w:rsidP="00B46D58">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36302A48" w14:textId="77777777" w:rsidR="00A45946" w:rsidRPr="009044F1" w:rsidRDefault="00C8055A" w:rsidP="00B46D58">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0D2EFCF" w14:textId="77777777" w:rsidR="00096865" w:rsidRPr="009044F1" w:rsidRDefault="00096865" w:rsidP="00B46D58">
      <w:pPr>
        <w:pStyle w:val="BodyTextIndent2"/>
        <w:widowControl w:val="0"/>
        <w:spacing w:line="240" w:lineRule="auto"/>
        <w:ind w:firstLine="567"/>
        <w:rPr>
          <w:rFonts w:ascii="GHEA Grapalat" w:hAnsi="GHEA Grapalat"/>
          <w:sz w:val="24"/>
          <w:szCs w:val="24"/>
        </w:rPr>
      </w:pPr>
    </w:p>
    <w:p w14:paraId="6746C85D" w14:textId="77777777" w:rsidR="00096865" w:rsidRPr="009044F1" w:rsidRDefault="00220C7C" w:rsidP="00B46D58">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lastRenderedPageBreak/>
        <w:t>ПОРЯДОК ВНЕСЕНИЯ ИЗМЕНЕНИЙ В ЗАЯВКИ</w:t>
      </w:r>
      <w:r w:rsidR="00955A1E" w:rsidRPr="009044F1">
        <w:rPr>
          <w:rFonts w:ascii="GHEA Grapalat" w:hAnsi="GHEA Grapalat"/>
          <w:b/>
        </w:rPr>
        <w:t>И ИХ ОТЗЫВА</w:t>
      </w:r>
    </w:p>
    <w:p w14:paraId="218194D8" w14:textId="77777777" w:rsidR="00096865" w:rsidRPr="00AA7117" w:rsidRDefault="00220C7C" w:rsidP="00B46D58">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0337DC05" w14:textId="77777777" w:rsidR="00096865" w:rsidRPr="009044F1" w:rsidRDefault="00220C7C" w:rsidP="00B46D58">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11004C1D" w14:textId="77777777" w:rsidR="00FA0E41" w:rsidRPr="009044F1" w:rsidRDefault="00FA0E41" w:rsidP="00B46D58">
      <w:pPr>
        <w:widowControl w:val="0"/>
        <w:spacing w:after="160"/>
        <w:ind w:firstLine="567"/>
        <w:jc w:val="center"/>
        <w:rPr>
          <w:rFonts w:ascii="GHEA Grapalat" w:hAnsi="GHEA Grapalat"/>
          <w:b/>
        </w:rPr>
      </w:pPr>
    </w:p>
    <w:p w14:paraId="5374B307" w14:textId="77777777" w:rsidR="002626F7" w:rsidRDefault="002626F7" w:rsidP="00B46D58">
      <w:pPr>
        <w:rPr>
          <w:rFonts w:ascii="GHEA Grapalat" w:hAnsi="GHEA Grapalat" w:cs="Sylfaen"/>
        </w:rPr>
      </w:pPr>
    </w:p>
    <w:p w14:paraId="3F04F0C1" w14:textId="77777777" w:rsidR="00096865" w:rsidRPr="009044F1" w:rsidRDefault="00E70FC4" w:rsidP="00B46D58">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3B94F474" w14:textId="653BA038" w:rsidR="00096865" w:rsidRPr="009044F1" w:rsidRDefault="00FD2748" w:rsidP="00B46D58">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775EA9">
        <w:rPr>
          <w:rFonts w:ascii="GHEA Grapalat" w:hAnsi="GHEA Grapalat"/>
          <w:sz w:val="24"/>
          <w:szCs w:val="24"/>
        </w:rPr>
        <w:t>7</w:t>
      </w:r>
      <w:r w:rsidR="00B94A00" w:rsidRPr="00B94A00">
        <w:rPr>
          <w:rFonts w:ascii="GHEA Grapalat" w:hAnsi="GHEA Grapalat"/>
          <w:sz w:val="24"/>
          <w:szCs w:val="24"/>
        </w:rPr>
        <w:t>-о</w:t>
      </w:r>
      <w:r w:rsidRPr="009044F1">
        <w:rPr>
          <w:rFonts w:ascii="GHEA Grapalat" w:hAnsi="GHEA Grapalat"/>
          <w:sz w:val="24"/>
          <w:szCs w:val="24"/>
        </w:rPr>
        <w:t xml:space="preserve">й день в </w:t>
      </w:r>
      <w:r w:rsidR="003F60C0">
        <w:rPr>
          <w:rFonts w:ascii="GHEA Grapalat" w:hAnsi="GHEA Grapalat"/>
          <w:sz w:val="24"/>
          <w:szCs w:val="24"/>
        </w:rPr>
        <w:t>1</w:t>
      </w:r>
      <w:r w:rsidR="00775EA9">
        <w:rPr>
          <w:rFonts w:ascii="GHEA Grapalat" w:hAnsi="GHEA Grapalat"/>
          <w:sz w:val="24"/>
          <w:szCs w:val="24"/>
        </w:rPr>
        <w:t>3</w:t>
      </w:r>
      <w:r w:rsidR="003F60C0">
        <w:rPr>
          <w:rFonts w:ascii="GHEA Grapalat" w:hAnsi="GHEA Grapalat"/>
          <w:sz w:val="24"/>
          <w:szCs w:val="24"/>
        </w:rPr>
        <w:t>:00</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5C72E5E6" w14:textId="77777777" w:rsidR="00C64E56" w:rsidRDefault="009B6D58" w:rsidP="00B46D58">
      <w:pPr>
        <w:widowControl w:val="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3EEA87A4" w14:textId="77777777" w:rsidR="00576D5D" w:rsidRDefault="00576D5D" w:rsidP="00D76027">
      <w:pPr>
        <w:widowControl w:val="0"/>
        <w:ind w:firstLine="567"/>
        <w:jc w:val="both"/>
        <w:rPr>
          <w:rFonts w:ascii="GHEA Grapalat" w:hAnsi="GHEA Grapalat"/>
        </w:rPr>
      </w:pPr>
      <w:r>
        <w:rPr>
          <w:rFonts w:ascii="GHEA Grapalat" w:hAnsi="GHEA Grapalat"/>
        </w:rPr>
        <w:t xml:space="preserve">1) </w:t>
      </w:r>
      <w:r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4662654F" w14:textId="77777777" w:rsidR="00576D5D" w:rsidRDefault="00576D5D" w:rsidP="00D76027">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7D57385" w14:textId="77777777" w:rsidR="00576D5D" w:rsidRDefault="00576D5D" w:rsidP="00D76027">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62BD9DC4" w14:textId="77777777" w:rsidR="00576D5D" w:rsidRDefault="00576D5D" w:rsidP="00D76027">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1F5A49FD" w14:textId="77777777" w:rsidR="00576D5D" w:rsidRDefault="00576D5D" w:rsidP="00D76027">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5D523F5" w14:textId="77777777" w:rsidR="009A796C" w:rsidRPr="009044F1" w:rsidRDefault="00FD2748" w:rsidP="00B46D58">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3CD15EEC" w14:textId="77777777" w:rsidR="002A665D" w:rsidRPr="002A665D" w:rsidRDefault="00CF34DE" w:rsidP="00B46D58">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9A796C" w:rsidRPr="009044F1">
        <w:rPr>
          <w:rFonts w:ascii="GHEA Grapalat" w:hAnsi="GHEA Grapalat"/>
        </w:rPr>
        <w:t>рабочих дней.</w:t>
      </w:r>
    </w:p>
    <w:p w14:paraId="4733534F" w14:textId="77777777" w:rsidR="00ED6836" w:rsidRPr="009044F1" w:rsidRDefault="00745561" w:rsidP="00B46D58">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170FD3CB" w14:textId="77777777" w:rsidR="00B514E8" w:rsidRPr="00352B29" w:rsidRDefault="00FD2748" w:rsidP="00B46D58">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lastRenderedPageBreak/>
        <w:t>5.2. части 1 настоящего приглашения</w:t>
      </w:r>
      <w:r w:rsidR="00352B29" w:rsidRPr="00352B29">
        <w:rPr>
          <w:rFonts w:ascii="GHEA Grapalat" w:hAnsi="GHEA Grapalat"/>
          <w:sz w:val="24"/>
          <w:szCs w:val="24"/>
        </w:rPr>
        <w:t>.</w:t>
      </w:r>
    </w:p>
    <w:p w14:paraId="553CE145" w14:textId="77777777" w:rsidR="00096865" w:rsidRPr="00A01157" w:rsidRDefault="00FD2748" w:rsidP="00B46D58">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B94A00" w:rsidRPr="00B94A00">
        <w:rPr>
          <w:rFonts w:ascii="GHEA Grapalat" w:hAnsi="GHEA Grapalat"/>
          <w:i w:val="0"/>
          <w:sz w:val="24"/>
          <w:szCs w:val="24"/>
        </w:rPr>
        <w:t xml:space="preserve"> установленному ЦБ РА дня открытия</w:t>
      </w:r>
      <w:r w:rsidR="00A01157">
        <w:rPr>
          <w:rFonts w:ascii="GHEA Grapalat" w:hAnsi="GHEA Grapalat"/>
          <w:i w:val="0"/>
          <w:sz w:val="24"/>
          <w:szCs w:val="24"/>
        </w:rPr>
        <w:t>.</w:t>
      </w:r>
    </w:p>
    <w:p w14:paraId="1B9AFBB2" w14:textId="77777777" w:rsidR="00096865" w:rsidRPr="009044F1" w:rsidRDefault="00FD2748" w:rsidP="00B46D58">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14:paraId="23B69729" w14:textId="77777777" w:rsidR="00096865" w:rsidRPr="009044F1" w:rsidRDefault="00096865" w:rsidP="00B46D58">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2ED1BBEA" w14:textId="77777777" w:rsidR="00096865" w:rsidRPr="009044F1" w:rsidDel="00992C40" w:rsidRDefault="00096865" w:rsidP="00B46D58">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14:paraId="3F22C671" w14:textId="77777777" w:rsidR="009B6D58" w:rsidRPr="00186559" w:rsidRDefault="00FD2748" w:rsidP="00B46D5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14:paraId="3423AD00" w14:textId="77777777" w:rsidR="009B6D58" w:rsidRPr="009044F1" w:rsidRDefault="009B6D58" w:rsidP="00B46D5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57B0AB92" w14:textId="77777777" w:rsidR="009B6D58" w:rsidRPr="009044F1" w:rsidRDefault="009B6D58" w:rsidP="00B46D5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2FB2E053" w14:textId="77777777" w:rsidR="009B6D58" w:rsidRPr="00A50C53" w:rsidRDefault="009B6D58" w:rsidP="00B46D5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7C549349" w14:textId="77777777" w:rsidR="009B6D58" w:rsidRPr="009044F1" w:rsidRDefault="009B6D58" w:rsidP="00B46D5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53A34E21" w14:textId="77777777" w:rsidR="009B6D58" w:rsidRPr="009044F1" w:rsidRDefault="009B6D58" w:rsidP="00B46D5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w:t>
      </w:r>
      <w:r w:rsidRPr="009044F1">
        <w:rPr>
          <w:rFonts w:ascii="GHEA Grapalat" w:hAnsi="GHEA Grapalat"/>
          <w:sz w:val="24"/>
          <w:szCs w:val="24"/>
        </w:rPr>
        <w:lastRenderedPageBreak/>
        <w:t xml:space="preserve">срока, по представленным </w:t>
      </w:r>
      <w:r w:rsidR="001D129F">
        <w:rPr>
          <w:rFonts w:ascii="GHEA Grapalat" w:hAnsi="GHEA Grapalat"/>
          <w:sz w:val="24"/>
          <w:szCs w:val="24"/>
        </w:rPr>
        <w:t>присутствующим на переговорах</w:t>
      </w:r>
      <w:r w:rsidRPr="009044F1">
        <w:rPr>
          <w:rFonts w:ascii="GHEA Grapalat" w:hAnsi="GHEA Grapalat"/>
          <w:sz w:val="24"/>
          <w:szCs w:val="24"/>
        </w:rPr>
        <w:t xml:space="preserve">участникамиценам,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14:paraId="3AF93682" w14:textId="77777777" w:rsidR="008F2148" w:rsidRDefault="009B6D58" w:rsidP="00B46D58">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Pr="009044F1">
        <w:rPr>
          <w:rFonts w:ascii="GHEA Grapalat" w:hAnsi="GHEA Grapalat"/>
          <w:sz w:val="24"/>
          <w:szCs w:val="24"/>
        </w:rPr>
        <w:t>участниками цены превышают цену, установленную заявкой на закупку,</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14:paraId="05ACEFFF" w14:textId="77777777" w:rsidR="00235D56" w:rsidRDefault="008F2148" w:rsidP="00B46D58">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14:paraId="567FCA26" w14:textId="77777777" w:rsidR="008F2148" w:rsidRDefault="00235D56" w:rsidP="00B46D58">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Pr>
          <w:rFonts w:ascii="GHEA Grapalat" w:hAnsi="GHEA Grapalat"/>
          <w:sz w:val="24"/>
          <w:szCs w:val="24"/>
        </w:rPr>
        <w:t>не предусматриваются.</w:t>
      </w:r>
    </w:p>
    <w:p w14:paraId="7F7AFCB3" w14:textId="77777777" w:rsidR="009B6D58" w:rsidRPr="009044F1" w:rsidRDefault="003572EA" w:rsidP="00B46D58">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ж.</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 xml:space="preserve">. </w:t>
      </w:r>
    </w:p>
    <w:p w14:paraId="2C3D6A9F" w14:textId="77777777" w:rsidR="00B514E8" w:rsidRPr="009044F1" w:rsidRDefault="00FD2748" w:rsidP="00B46D58">
      <w:pPr>
        <w:widowControl w:val="0"/>
        <w:tabs>
          <w:tab w:val="left" w:pos="1134"/>
        </w:tabs>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4B301886" w14:textId="77777777" w:rsidR="00AD2081" w:rsidRDefault="00A150A9" w:rsidP="00B46D58">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w:t>
      </w:r>
      <w:r w:rsidR="001F0DAB">
        <w:rPr>
          <w:rFonts w:ascii="GHEA Grapalat" w:hAnsi="GHEA Grapalat"/>
        </w:rPr>
        <w:t>в электронной форме</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0F29A074" w14:textId="77777777" w:rsidR="003B3E74" w:rsidRPr="00AA7117" w:rsidRDefault="006A202F" w:rsidP="00B46D58">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w:t>
      </w:r>
      <w:r w:rsidR="00AD2081" w:rsidRPr="00AD2081">
        <w:rPr>
          <w:rFonts w:ascii="GHEA Grapalat" w:hAnsi="GHEA Grapalat" w:cs="Sylfaen"/>
          <w:sz w:val="24"/>
          <w:szCs w:val="24"/>
        </w:rPr>
        <w:lastRenderedPageBreak/>
        <w:t xml:space="preserve">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4AFD3877" w14:textId="77777777" w:rsidR="00C27BA4" w:rsidRDefault="00A150A9" w:rsidP="00B46D58">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6F6BFB27" w14:textId="77777777" w:rsidR="00C27BA4" w:rsidRPr="00AA7117" w:rsidRDefault="00C27BA4" w:rsidP="00B46D58">
      <w:pPr>
        <w:pStyle w:val="norm"/>
        <w:widowControl w:val="0"/>
        <w:tabs>
          <w:tab w:val="left" w:pos="1276"/>
        </w:tabs>
        <w:spacing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14:paraId="1C8F03C7" w14:textId="77777777" w:rsidR="005E0E50" w:rsidRPr="009044F1" w:rsidRDefault="00A150A9" w:rsidP="00B46D5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35909F78" w14:textId="77777777" w:rsidR="00EA58C8" w:rsidRPr="009044F1" w:rsidRDefault="00A150A9" w:rsidP="00B46D5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08427E96" w14:textId="77777777" w:rsidR="00E65F37" w:rsidRPr="009044F1" w:rsidRDefault="00A150A9" w:rsidP="00B46D5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9FEF89C" w14:textId="77777777" w:rsidR="00A24827" w:rsidRPr="009044F1" w:rsidRDefault="00A24827" w:rsidP="00B46D58">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45947ABF" w14:textId="77777777" w:rsidR="008B73CD" w:rsidRPr="009044F1" w:rsidRDefault="008B73CD" w:rsidP="00B46D58">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w:t>
      </w:r>
      <w:r w:rsidRPr="009044F1">
        <w:rPr>
          <w:rFonts w:ascii="GHEA Grapalat" w:hAnsi="GHEA Grapalat"/>
          <w:sz w:val="24"/>
          <w:szCs w:val="24"/>
        </w:rPr>
        <w:lastRenderedPageBreak/>
        <w:t>секретарь комиссии опубликовывает в бюллетене на следующий рабочий день после их подписания;</w:t>
      </w:r>
    </w:p>
    <w:p w14:paraId="6C35D7D0" w14:textId="77777777" w:rsidR="00E64D24" w:rsidRDefault="008769B4" w:rsidP="00B46D58">
      <w:pPr>
        <w:widowControl w:val="0"/>
        <w:tabs>
          <w:tab w:val="left" w:pos="1276"/>
        </w:tabs>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Pr="009044F1">
        <w:rPr>
          <w:rFonts w:ascii="GHEA Grapalat" w:hAnsi="GHEA Grapalat"/>
        </w:rPr>
        <w:t>то это обстоятельство считается нарушением обязательства, принятого в рамках процесса закупки.</w:t>
      </w:r>
    </w:p>
    <w:p w14:paraId="68A52C03" w14:textId="77777777" w:rsidR="00A63D83" w:rsidRPr="009044F1" w:rsidRDefault="00A63D83" w:rsidP="00B46D58">
      <w:pPr>
        <w:widowControl w:val="0"/>
        <w:tabs>
          <w:tab w:val="left" w:pos="1276"/>
        </w:tabs>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23966D32" w14:textId="77777777" w:rsidR="00A23E7B" w:rsidRDefault="00E64D24" w:rsidP="00B46D58">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CE7E58A" w14:textId="77777777" w:rsidR="002B121D" w:rsidRPr="001439BD" w:rsidRDefault="00A150A9" w:rsidP="00B46D58">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75DB8D2" w14:textId="77777777" w:rsidR="00BF1CBD" w:rsidRPr="00BF1CBD" w:rsidRDefault="00B5219E" w:rsidP="00BF1CBD">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1883A63" w14:textId="77777777" w:rsidR="00BF1CBD" w:rsidRDefault="00BF1CBD" w:rsidP="00BF1CBD">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1234C999" w14:textId="77777777" w:rsidR="00583092" w:rsidRPr="008C0D41" w:rsidRDefault="00A150A9" w:rsidP="00B46D58">
      <w:pPr>
        <w:widowControl w:val="0"/>
        <w:tabs>
          <w:tab w:val="left" w:pos="1276"/>
        </w:tabs>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 признается участник занявший следующее место</w:t>
      </w:r>
      <w:r w:rsidR="00951CE5" w:rsidRPr="008C0D41">
        <w:rPr>
          <w:rFonts w:ascii="GHEA Grapalat" w:hAnsi="GHEA Grapalat"/>
        </w:rPr>
        <w:t>сприменением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Pr="008C0D41">
        <w:rPr>
          <w:rFonts w:ascii="GHEA Grapalat" w:hAnsi="GHEA Grapalat"/>
        </w:rPr>
        <w:t>части 1 настоящего Приглашения.</w:t>
      </w:r>
    </w:p>
    <w:p w14:paraId="0E26C023" w14:textId="77777777" w:rsidR="00583092" w:rsidRPr="009044F1" w:rsidRDefault="00A150A9" w:rsidP="00B46D5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FA5B21D" w14:textId="77777777" w:rsidR="00583092" w:rsidRPr="005114D0" w:rsidRDefault="00662165" w:rsidP="00B46D58">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w:t>
      </w:r>
      <w:r w:rsidRPr="009044F1">
        <w:rPr>
          <w:rFonts w:ascii="GHEA Grapalat" w:hAnsi="GHEA Grapalat"/>
          <w:sz w:val="24"/>
          <w:szCs w:val="24"/>
        </w:rPr>
        <w:lastRenderedPageBreak/>
        <w:t>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2AEF39B" w14:textId="77777777" w:rsidR="00583092" w:rsidRPr="00374F4A" w:rsidRDefault="00A150A9" w:rsidP="00B46D58">
      <w:pPr>
        <w:pStyle w:val="BodyTextIndent2"/>
        <w:widowControl w:val="0"/>
        <w:tabs>
          <w:tab w:val="left" w:pos="1276"/>
        </w:tabs>
        <w:spacing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5CC43888" w14:textId="77777777" w:rsidR="00E45ACA" w:rsidRPr="000811C1" w:rsidRDefault="00A150A9" w:rsidP="00B46D58">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6EB98E39" w14:textId="77777777" w:rsidR="00583092" w:rsidRPr="009044F1" w:rsidRDefault="00A150A9" w:rsidP="00B46D5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F921239" w14:textId="77777777" w:rsidR="00583092" w:rsidRPr="009044F1" w:rsidRDefault="00583092" w:rsidP="00B46D58">
      <w:pPr>
        <w:pStyle w:val="BodyTextIndent2"/>
        <w:widowControl w:val="0"/>
        <w:spacing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 календарных дней. Период ожидания не применим, если заявку подал только один участник, с которым заключается договор.</w:t>
      </w:r>
    </w:p>
    <w:p w14:paraId="01D1F5BE" w14:textId="77777777"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6ECD361D" w14:textId="77777777" w:rsidR="00B138F3" w:rsidRDefault="00B138F3" w:rsidP="00B46D58">
      <w:pPr>
        <w:widowControl w:val="0"/>
        <w:spacing w:after="160"/>
        <w:jc w:val="center"/>
        <w:rPr>
          <w:rFonts w:ascii="GHEA Grapalat" w:hAnsi="GHEA Grapalat"/>
          <w:b/>
        </w:rPr>
      </w:pPr>
    </w:p>
    <w:p w14:paraId="51A1EA4D"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4BA66ECD" w14:textId="77777777" w:rsidR="00096865" w:rsidRPr="009044F1" w:rsidRDefault="00AA0AD8" w:rsidP="00B46D58">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AF59EB7" w14:textId="77777777" w:rsidR="00EB6E54" w:rsidRPr="009044F1" w:rsidRDefault="00AA0AD8" w:rsidP="00B46D58">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части 1 настоящего Приглашения.</w:t>
      </w:r>
    </w:p>
    <w:p w14:paraId="4BD6B011" w14:textId="77777777" w:rsidR="00F23A51" w:rsidRPr="009044F1" w:rsidRDefault="00AA0AD8" w:rsidP="00B46D58">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062D5100" w14:textId="77777777" w:rsidR="00096865" w:rsidRPr="009044F1" w:rsidRDefault="00AA0AD8" w:rsidP="00B46D58">
      <w:pPr>
        <w:widowControl w:val="0"/>
        <w:tabs>
          <w:tab w:val="left" w:pos="1134"/>
        </w:tabs>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138911CB" w14:textId="77777777" w:rsidR="000313A6" w:rsidRPr="009044F1" w:rsidRDefault="000313A6" w:rsidP="00B46D58">
      <w:pPr>
        <w:widowControl w:val="0"/>
        <w:ind w:firstLine="567"/>
        <w:jc w:val="both"/>
        <w:rPr>
          <w:rFonts w:ascii="GHEA Grapalat" w:hAnsi="GHEA Grapalat" w:cs="Sylfaen"/>
        </w:rPr>
      </w:pPr>
      <w:r w:rsidRPr="009044F1">
        <w:rPr>
          <w:rFonts w:ascii="GHEA Grapalat" w:hAnsi="GHEA Grapalat"/>
        </w:rPr>
        <w:t xml:space="preserve">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w:t>
      </w:r>
      <w:r w:rsidRPr="009044F1">
        <w:rPr>
          <w:rFonts w:ascii="GHEA Grapalat" w:hAnsi="GHEA Grapalat"/>
        </w:rPr>
        <w:lastRenderedPageBreak/>
        <w:t>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C7C5358" w14:textId="77777777" w:rsidR="00D612BC" w:rsidRPr="009044F1" w:rsidRDefault="00AA0AD8" w:rsidP="00B46D58">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14:paraId="18960C18" w14:textId="77777777" w:rsidR="00096865" w:rsidRPr="00DE2AE3" w:rsidRDefault="00096865" w:rsidP="00B46D58">
      <w:pPr>
        <w:widowControl w:val="0"/>
        <w:spacing w:after="160"/>
        <w:jc w:val="center"/>
        <w:rPr>
          <w:rFonts w:ascii="GHEA Grapalat" w:hAnsi="GHEA Grapalat"/>
          <w:b/>
          <w:iCs/>
        </w:rPr>
      </w:pPr>
    </w:p>
    <w:p w14:paraId="4F5AC63D" w14:textId="77777777" w:rsidR="00801A4F" w:rsidRPr="00DE2AE3" w:rsidRDefault="00801A4F" w:rsidP="00B46D58">
      <w:pPr>
        <w:widowControl w:val="0"/>
        <w:spacing w:after="160"/>
        <w:jc w:val="center"/>
        <w:rPr>
          <w:rFonts w:ascii="GHEA Grapalat" w:hAnsi="GHEA Grapalat"/>
          <w:b/>
          <w:iCs/>
        </w:rPr>
      </w:pPr>
    </w:p>
    <w:p w14:paraId="687403F9" w14:textId="77777777" w:rsidR="008D6BFF" w:rsidRPr="009044F1" w:rsidRDefault="008D6BFF" w:rsidP="008D6BFF">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14:paraId="45C9644A" w14:textId="77777777" w:rsidR="008D6BFF" w:rsidRDefault="008D6BFF" w:rsidP="008D6BFF">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На основании требования о предоставлении обеспечени</w:t>
      </w:r>
      <w:r>
        <w:rPr>
          <w:rFonts w:ascii="GHEA Grapalat" w:hAnsi="GHEA Grapalat"/>
        </w:rPr>
        <w:t>й</w:t>
      </w:r>
      <w:r w:rsidRPr="009044F1">
        <w:rPr>
          <w:rFonts w:ascii="GHEA Grapalat" w:hAnsi="GHEA Grapalat"/>
        </w:rPr>
        <w:t xml:space="preserve"> </w:t>
      </w:r>
      <w:r>
        <w:rPr>
          <w:rFonts w:ascii="GHEA Grapalat" w:hAnsi="GHEA Grapalat"/>
        </w:rPr>
        <w:t xml:space="preserve">квалификации и </w:t>
      </w:r>
      <w:r w:rsidRPr="009044F1">
        <w:rPr>
          <w:rFonts w:ascii="GHEA Grapalat" w:hAnsi="GHEA Grapalat"/>
        </w:rPr>
        <w:t>договора отобранный участник в течение 10</w:t>
      </w:r>
      <w:r>
        <w:rPr>
          <w:rFonts w:ascii="GHEA Grapalat" w:hAnsi="GHEA Grapalat"/>
        </w:rPr>
        <w:t xml:space="preserve">-и, а </w:t>
      </w:r>
      <w:r w:rsidRPr="000E4039">
        <w:rPr>
          <w:rFonts w:ascii="GHEA Grapalat" w:hAnsi="GHEA Grapalat"/>
        </w:rPr>
        <w:t xml:space="preserve">в случае, если заключаемым договором предусмотрена предоплата </w:t>
      </w:r>
      <w:r>
        <w:rPr>
          <w:rFonts w:ascii="GHEA Grapalat" w:hAnsi="GHEA Grapalat"/>
        </w:rPr>
        <w:t>–</w:t>
      </w:r>
      <w:r w:rsidRPr="000E4039">
        <w:rPr>
          <w:rFonts w:ascii="GHEA Grapalat" w:hAnsi="GHEA Grapalat"/>
        </w:rPr>
        <w:t xml:space="preserve"> 15</w:t>
      </w:r>
      <w:r>
        <w:rPr>
          <w:rFonts w:ascii="GHEA Grapalat" w:hAnsi="GHEA Grapalat"/>
        </w:rPr>
        <w:t>-и</w:t>
      </w:r>
      <w:r w:rsidRPr="009044F1">
        <w:rPr>
          <w:rFonts w:ascii="GHEA Grapalat" w:hAnsi="GHEA Grapalat"/>
        </w:rPr>
        <w:t xml:space="preserve"> рабочих дней со дня его получения</w:t>
      </w:r>
      <w:r>
        <w:rPr>
          <w:rFonts w:ascii="GHEA Grapalat" w:hAnsi="GHEA Grapalat"/>
        </w:rPr>
        <w:t>,</w:t>
      </w:r>
      <w:r w:rsidRPr="009044F1">
        <w:rPr>
          <w:rFonts w:ascii="GHEA Grapalat" w:hAnsi="GHEA Grapalat"/>
        </w:rPr>
        <w:t xml:space="preserve"> обязан представить обеспечени</w:t>
      </w:r>
      <w:r>
        <w:rPr>
          <w:rFonts w:ascii="GHEA Grapalat" w:hAnsi="GHEA Grapalat"/>
        </w:rPr>
        <w:t>я квалификации и</w:t>
      </w:r>
      <w:r w:rsidRPr="009044F1">
        <w:rPr>
          <w:rFonts w:ascii="GHEA Grapalat" w:hAnsi="GHEA Grapalat"/>
        </w:rPr>
        <w:t xml:space="preserve"> договора. С отобранным участником заключается договор, если он представляет обеспечени</w:t>
      </w:r>
      <w:r>
        <w:rPr>
          <w:rFonts w:ascii="GHEA Grapalat" w:hAnsi="GHEA Grapalat"/>
        </w:rPr>
        <w:t xml:space="preserve">я квалификации и </w:t>
      </w:r>
      <w:r w:rsidRPr="009044F1">
        <w:rPr>
          <w:rFonts w:ascii="GHEA Grapalat" w:hAnsi="GHEA Grapalat"/>
        </w:rPr>
        <w:t xml:space="preserve"> договора.</w:t>
      </w:r>
    </w:p>
    <w:p w14:paraId="5A1935E3" w14:textId="77777777" w:rsidR="008D6BFF" w:rsidRPr="00DE2AE3" w:rsidRDefault="008D6BFF" w:rsidP="008D6BFF">
      <w:pPr>
        <w:widowControl w:val="0"/>
        <w:tabs>
          <w:tab w:val="left" w:pos="1276"/>
        </w:tabs>
        <w:spacing w:after="160"/>
        <w:ind w:firstLine="567"/>
        <w:jc w:val="both"/>
        <w:rPr>
          <w:rFonts w:ascii="GHEA Grapalat" w:hAnsi="GHEA Grapalat"/>
        </w:rPr>
      </w:pPr>
      <w:r>
        <w:rPr>
          <w:rFonts w:ascii="GHEA Grapalat" w:hAnsi="GHEA Grapalat"/>
        </w:rPr>
        <w:t xml:space="preserve">10.2 </w:t>
      </w:r>
      <w:r w:rsidRPr="008C5F2A">
        <w:rPr>
          <w:rFonts w:ascii="GHEA Grapalat" w:hAnsi="GHEA Grapalat"/>
        </w:rPr>
        <w:t xml:space="preserve">Размер обеспечения квалификации равен размеру ценового предложения </w:t>
      </w:r>
      <w:r>
        <w:rPr>
          <w:rFonts w:ascii="GHEA Grapalat" w:hAnsi="GHEA Grapalat"/>
        </w:rPr>
        <w:t>ото</w:t>
      </w:r>
      <w:r w:rsidRPr="008C5F2A">
        <w:rPr>
          <w:rFonts w:ascii="GHEA Grapalat" w:hAnsi="GHEA Grapalat"/>
        </w:rPr>
        <w:t>бранного участника</w:t>
      </w:r>
      <w:r>
        <w:rPr>
          <w:rFonts w:ascii="GHEA Grapalat" w:hAnsi="GHEA Grapalat"/>
        </w:rPr>
        <w:t>.О</w:t>
      </w:r>
      <w:r w:rsidRPr="001647D2">
        <w:rPr>
          <w:rFonts w:ascii="GHEA Grapalat" w:hAnsi="GHEA Grapalat"/>
        </w:rPr>
        <w:t xml:space="preserve">беспечение </w:t>
      </w:r>
      <w:r>
        <w:rPr>
          <w:rFonts w:ascii="GHEA Grapalat" w:hAnsi="GHEA Grapalat"/>
        </w:rPr>
        <w:t>к</w:t>
      </w:r>
      <w:r w:rsidRPr="001647D2">
        <w:rPr>
          <w:rFonts w:ascii="GHEA Grapalat" w:hAnsi="GHEA Grapalat"/>
        </w:rPr>
        <w:t>валификаци</w:t>
      </w:r>
      <w:r>
        <w:rPr>
          <w:rFonts w:ascii="GHEA Grapalat" w:hAnsi="GHEA Grapalat"/>
        </w:rPr>
        <w:t>и</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или наличных денег</w:t>
      </w:r>
      <w:r w:rsidRPr="00801A4F">
        <w:rPr>
          <w:rFonts w:ascii="GHEA Grapalat" w:hAnsi="GHEA Grapalat"/>
        </w:rPr>
        <w:t>.</w:t>
      </w:r>
      <w:r w:rsidRPr="001647D2">
        <w:rPr>
          <w:rFonts w:ascii="GHEA Grapalat" w:hAnsi="GHEA Grapalat"/>
        </w:rPr>
        <w:t xml:space="preserve"> </w:t>
      </w:r>
      <w:r>
        <w:rPr>
          <w:rFonts w:ascii="GHEA Grapalat" w:hAnsi="GHEA Grapalat"/>
        </w:rPr>
        <w:t>Причем  обеспечение</w:t>
      </w:r>
      <w:r w:rsidRPr="001647D2">
        <w:rPr>
          <w:rFonts w:ascii="GHEA Grapalat" w:hAnsi="GHEA Grapalat"/>
        </w:rPr>
        <w:t xml:space="preserve"> должно быть действительным как минимум  включительно</w:t>
      </w:r>
      <w:r>
        <w:rPr>
          <w:rFonts w:ascii="GHEA Grapalat" w:hAnsi="GHEA Grapalat"/>
        </w:rPr>
        <w:t xml:space="preserve"> </w:t>
      </w:r>
      <w:r w:rsidRPr="001647D2">
        <w:rPr>
          <w:rFonts w:ascii="GHEA Grapalat" w:hAnsi="GHEA Grapalat"/>
        </w:rPr>
        <w:t xml:space="preserve">до </w:t>
      </w:r>
      <w:r>
        <w:rPr>
          <w:rFonts w:ascii="GHEA Grapalat" w:hAnsi="GHEA Grapalat"/>
        </w:rPr>
        <w:t>90</w:t>
      </w:r>
      <w:r w:rsidRPr="001647D2">
        <w:rPr>
          <w:rFonts w:ascii="GHEA Grapalat" w:hAnsi="GHEA Grapalat"/>
        </w:rPr>
        <w:t xml:space="preserve">-го рабочего дня, следующего за днем полного принятия заказчиком результата выполнения </w:t>
      </w:r>
      <w:r w:rsidRPr="0027573B">
        <w:rPr>
          <w:rFonts w:ascii="GHEA Grapalat" w:hAnsi="GHEA Grapalat"/>
        </w:rPr>
        <w:t>контракта</w:t>
      </w:r>
      <w:r w:rsidRPr="00801A4F">
        <w:rPr>
          <w:rFonts w:ascii="GHEA Grapalat" w:hAnsi="GHEA Grapalat"/>
        </w:rPr>
        <w:t xml:space="preserve">. </w:t>
      </w:r>
    </w:p>
    <w:p w14:paraId="1435187D" w14:textId="77777777" w:rsidR="008D6BFF" w:rsidRPr="00797449" w:rsidRDefault="008D6BFF" w:rsidP="008D6BFF">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r>
        <w:rPr>
          <w:rFonts w:ascii="GHEA Grapalat" w:hAnsi="GHEA Grapalat" w:cs="Sylfaen"/>
        </w:rPr>
        <w:t>по</w:t>
      </w:r>
      <w:r w:rsidRPr="0035631F">
        <w:rPr>
          <w:rFonts w:ascii="GHEA Grapalat" w:hAnsi="GHEA Grapalat" w:cs="Sylfaen"/>
        </w:rPr>
        <w:t xml:space="preserve"> более чем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Pr>
          <w:rFonts w:ascii="GHEA Grapalat" w:hAnsi="GHEA Grapalat" w:cs="Sylfaen"/>
        </w:rPr>
        <w:t>д</w:t>
      </w:r>
      <w:r w:rsidRPr="0035631F">
        <w:rPr>
          <w:rFonts w:ascii="GHEA Grapalat" w:hAnsi="GHEA Grapalat" w:cs="Sylfaen"/>
        </w:rPr>
        <w:t>рам</w:t>
      </w:r>
      <w:r>
        <w:rPr>
          <w:rFonts w:ascii="GHEA Grapalat" w:hAnsi="GHEA Grapalat" w:cs="Sylfaen"/>
        </w:rPr>
        <w:t>ов</w:t>
      </w:r>
      <w:r w:rsidRPr="0035631F">
        <w:rPr>
          <w:rFonts w:ascii="GHEA Grapalat" w:hAnsi="GHEA Grapalat" w:cs="Sylfaen"/>
        </w:rPr>
        <w:t xml:space="preserve"> </w:t>
      </w:r>
      <w:r>
        <w:rPr>
          <w:rFonts w:ascii="GHEA Grapalat" w:hAnsi="GHEA Grapalat" w:cs="Sylfaen"/>
        </w:rPr>
        <w:t>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 представляется в </w:t>
      </w:r>
      <w:r>
        <w:rPr>
          <w:rFonts w:ascii="GHEA Grapalat" w:hAnsi="GHEA Grapalat" w:cs="Sylfaen"/>
        </w:rPr>
        <w:t>виде</w:t>
      </w:r>
      <w:r w:rsidRPr="0035631F">
        <w:rPr>
          <w:rFonts w:ascii="GHEA Grapalat" w:hAnsi="GHEA Grapalat" w:cs="Sylfaen"/>
        </w:rPr>
        <w:t xml:space="preserve"> </w:t>
      </w:r>
      <w:r w:rsidRPr="00E56910">
        <w:rPr>
          <w:rFonts w:ascii="GHEA Grapalat" w:hAnsi="GHEA Grapalat" w:cs="Sylfaen"/>
        </w:rPr>
        <w:t>одностороннем порядке утвержденного заявления в виде неустойки (приложение 4.2) или наличных денег</w:t>
      </w:r>
      <w:r w:rsidRPr="0035631F">
        <w:rPr>
          <w:rFonts w:ascii="GHEA Grapalat" w:hAnsi="GHEA Grapalat" w:cs="Sylfaen"/>
        </w:rPr>
        <w:t xml:space="preserve"> в размере общей цены договора</w:t>
      </w:r>
      <w:r>
        <w:rPr>
          <w:rFonts w:ascii="GHEA Grapalat" w:hAnsi="GHEA Grapalat" w:cs="Sylfaen"/>
        </w:rPr>
        <w:t>.</w:t>
      </w:r>
      <w:r w:rsidRPr="00E56910">
        <w:rPr>
          <w:rFonts w:ascii="GHEA Grapalat" w:hAnsi="GHEA Grapalat" w:cs="Sylfaen"/>
        </w:rPr>
        <w:t xml:space="preserve"> </w:t>
      </w:r>
      <w:r w:rsidRPr="00BB02AD">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7E7753">
        <w:rPr>
          <w:rFonts w:ascii="GHEA Grapalat" w:hAnsi="GHEA Grapalat" w:cs="Sylfaen"/>
        </w:rPr>
        <w:t> «900008000698»</w:t>
      </w:r>
      <w:r>
        <w:rPr>
          <w:rFonts w:ascii="GHEA Grapalat" w:hAnsi="GHEA Grapalat" w:cs="Sylfaen"/>
        </w:rPr>
        <w:t xml:space="preserve"> </w:t>
      </w:r>
      <w:r w:rsidRPr="00BB02AD">
        <w:rPr>
          <w:rFonts w:ascii="GHEA Grapalat" w:hAnsi="GHEA Grapalat" w:cs="Sylfaen"/>
        </w:rPr>
        <w:t>открытый в Центральном казначействе на имя уполномоченного органа.</w:t>
      </w:r>
    </w:p>
    <w:p w14:paraId="53F930C7" w14:textId="77777777" w:rsidR="008D6BFF" w:rsidRPr="00CE31A0" w:rsidRDefault="008D6BFF" w:rsidP="008D6BF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19D11311" w14:textId="77777777" w:rsidR="008D6BFF" w:rsidRPr="00DC6732" w:rsidRDefault="008D6BFF" w:rsidP="008D6BFF">
      <w:pPr>
        <w:widowControl w:val="0"/>
        <w:tabs>
          <w:tab w:val="left" w:pos="1276"/>
        </w:tabs>
        <w:spacing w:after="160"/>
        <w:ind w:firstLine="567"/>
        <w:jc w:val="both"/>
        <w:rPr>
          <w:rFonts w:ascii="GHEA Grapalat" w:hAnsi="GHEA Grapalat"/>
        </w:rPr>
      </w:pPr>
    </w:p>
    <w:p w14:paraId="04D545AD" w14:textId="77777777" w:rsidR="008D6BFF" w:rsidRPr="00A44B05" w:rsidRDefault="008D6BFF" w:rsidP="008D6BFF">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банковской 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4.1</w:t>
      </w:r>
      <w:r w:rsidRPr="00801A4F">
        <w:rPr>
          <w:rFonts w:ascii="GHEA Grapalat" w:hAnsi="GHEA Grapalat" w:cs="Sylfaen"/>
        </w:rPr>
        <w:t>.</w:t>
      </w:r>
      <w:r w:rsidRPr="00A44B05">
        <w:rPr>
          <w:rFonts w:ascii="GHEA Grapalat" w:hAnsi="GHEA Grapalat" w:cs="Sylfaen"/>
        </w:rPr>
        <w:t>.</w:t>
      </w:r>
    </w:p>
    <w:p w14:paraId="04DEB0CE" w14:textId="77777777" w:rsidR="008D6BFF" w:rsidRPr="009044F1" w:rsidRDefault="008D6BFF" w:rsidP="008D6BFF">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6E316FBA" w14:textId="77777777" w:rsidR="008D6BFF" w:rsidRDefault="008D6BFF" w:rsidP="008D6BFF">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w:t>
      </w:r>
      <w:r w:rsidRPr="00E56910">
        <w:rPr>
          <w:rFonts w:ascii="GHEA Grapalat" w:hAnsi="GHEA Grapalat" w:cs="Sylfaen"/>
        </w:rPr>
        <w:t xml:space="preserve">одностороннем порядке утвержденного заявления в виде неустойки (приложение </w:t>
      </w:r>
      <w:r w:rsidRPr="00434121">
        <w:rPr>
          <w:rFonts w:ascii="GHEA Grapalat" w:hAnsi="GHEA Grapalat" w:cs="Sylfaen"/>
        </w:rPr>
        <w:t>5</w:t>
      </w:r>
      <w:r w:rsidRPr="00E56910">
        <w:rPr>
          <w:rFonts w:ascii="GHEA Grapalat" w:hAnsi="GHEA Grapalat" w:cs="Sylfaen"/>
        </w:rPr>
        <w:t>.</w:t>
      </w:r>
      <w:r w:rsidRPr="00027FC0">
        <w:rPr>
          <w:rFonts w:ascii="GHEA Grapalat" w:hAnsi="GHEA Grapalat" w:cs="Sylfaen"/>
        </w:rPr>
        <w:t>1</w:t>
      </w:r>
      <w:r w:rsidRPr="00E56910">
        <w:rPr>
          <w:rFonts w:ascii="GHEA Grapalat" w:hAnsi="GHEA Grapalat" w:cs="Sylfaen"/>
        </w:rPr>
        <w:t>) или наличных денег</w:t>
      </w:r>
      <w:r>
        <w:rPr>
          <w:rFonts w:ascii="GHEA Grapalat" w:hAnsi="GHEA Grapalat"/>
        </w:rPr>
        <w:t>.</w:t>
      </w:r>
    </w:p>
    <w:p w14:paraId="799828CE" w14:textId="77777777" w:rsidR="008D6BFF" w:rsidRDefault="008D6BFF" w:rsidP="008D6BFF">
      <w:pPr>
        <w:widowControl w:val="0"/>
        <w:tabs>
          <w:tab w:val="left" w:pos="1276"/>
        </w:tabs>
        <w:spacing w:after="160"/>
        <w:ind w:firstLine="567"/>
        <w:jc w:val="both"/>
        <w:rPr>
          <w:rFonts w:ascii="GHEA Grapalat" w:hAnsi="GHEA Grapalat"/>
        </w:rPr>
      </w:pPr>
      <w:r w:rsidRPr="0058395E">
        <w:rPr>
          <w:rFonts w:ascii="GHEA Grapalat" w:hAnsi="GHEA Grapalat"/>
        </w:rPr>
        <w:lastRenderedPageBreak/>
        <w:t xml:space="preserve">Если процедура закупки организована в </w:t>
      </w:r>
      <w:r>
        <w:rPr>
          <w:rFonts w:ascii="GHEA Grapalat" w:hAnsi="GHEA Grapalat"/>
        </w:rPr>
        <w:t>лотах</w:t>
      </w:r>
      <w:r w:rsidRPr="0058395E">
        <w:rPr>
          <w:rFonts w:ascii="GHEA Grapalat" w:hAnsi="GHEA Grapalat"/>
        </w:rPr>
        <w:t xml:space="preserve"> и участник признается </w:t>
      </w:r>
      <w:r>
        <w:rPr>
          <w:rFonts w:ascii="GHEA Grapalat" w:hAnsi="GHEA Grapalat"/>
        </w:rPr>
        <w:t>ото</w:t>
      </w:r>
      <w:r w:rsidRPr="0058395E">
        <w:rPr>
          <w:rFonts w:ascii="GHEA Grapalat" w:hAnsi="GHEA Grapalat"/>
        </w:rPr>
        <w:t xml:space="preserve">бранным участником </w:t>
      </w:r>
      <w:r>
        <w:rPr>
          <w:rFonts w:ascii="GHEA Grapalat" w:hAnsi="GHEA Grapalat"/>
        </w:rPr>
        <w:t>по</w:t>
      </w:r>
      <w:r w:rsidRPr="0058395E">
        <w:rPr>
          <w:rFonts w:ascii="GHEA Grapalat" w:hAnsi="GHEA Grapalat"/>
        </w:rPr>
        <w:t xml:space="preserve"> более чем одно</w:t>
      </w:r>
      <w:r>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Pr="00801A4F">
        <w:rPr>
          <w:rFonts w:ascii="GHEA Grapalat" w:hAnsi="GHEA Grapalat"/>
        </w:rPr>
        <w:t xml:space="preserve"> </w:t>
      </w:r>
      <w:r>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14:paraId="5D6258F3" w14:textId="77777777" w:rsidR="008D6BFF" w:rsidRPr="00DC30CC" w:rsidRDefault="008D6BFF" w:rsidP="008D6BFF">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14:paraId="20FB54B2" w14:textId="77777777" w:rsidR="008D6BFF" w:rsidRDefault="008D6BFF" w:rsidP="008D6BFF">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64ECF226" w14:textId="77777777" w:rsidR="008D6BFF" w:rsidRDefault="008D6BFF" w:rsidP="008D6BFF">
      <w:pPr>
        <w:widowControl w:val="0"/>
        <w:tabs>
          <w:tab w:val="left" w:pos="1276"/>
        </w:tabs>
        <w:spacing w:after="160"/>
        <w:ind w:firstLine="567"/>
        <w:jc w:val="both"/>
        <w:rPr>
          <w:rFonts w:ascii="GHEA Grapalat" w:hAnsi="GHEA Grapalat"/>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на момент возникновения правомочия по заключению договора</w:t>
      </w:r>
    </w:p>
    <w:p w14:paraId="71129290" w14:textId="77777777" w:rsidR="008D6BFF" w:rsidRDefault="008D6BFF" w:rsidP="008D6BFF">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финансовые средства предусмотрены, то обеспечение квалификаци</w:t>
      </w:r>
      <w:r w:rsidRPr="00CD1CBF">
        <w:rPr>
          <w:rFonts w:ascii="GHEA Grapalat" w:hAnsi="GHEA Grapalat"/>
        </w:rPr>
        <w:t>и</w:t>
      </w:r>
      <w:r w:rsidRPr="006D7219">
        <w:rPr>
          <w:rFonts w:ascii="GHEA Grapalat" w:hAnsi="GHEA Grapalat"/>
        </w:rPr>
        <w:t xml:space="preserve"> </w:t>
      </w:r>
      <w:r>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Pr="00801A4F">
        <w:rPr>
          <w:rFonts w:ascii="GHEA Grapalat" w:hAnsi="GHEA Grapalat"/>
        </w:rPr>
        <w:t xml:space="preserve"> </w:t>
      </w:r>
      <w:r>
        <w:rPr>
          <w:rFonts w:ascii="GHEA Grapalat" w:hAnsi="GHEA Grapalat"/>
        </w:rPr>
        <w:t>или наличных денег</w:t>
      </w:r>
      <w:r w:rsidRPr="006D7219">
        <w:rPr>
          <w:rFonts w:ascii="GHEA Grapalat" w:hAnsi="GHEA Grapalat"/>
        </w:rPr>
        <w:t xml:space="preserve">, а </w:t>
      </w:r>
      <w:r>
        <w:rPr>
          <w:rFonts w:ascii="GHEA Grapalat" w:hAnsi="GHEA Grapalat"/>
        </w:rPr>
        <w:t>по</w:t>
      </w:r>
      <w:r w:rsidRPr="006D7219">
        <w:rPr>
          <w:rFonts w:ascii="GHEA Grapalat" w:hAnsi="GHEA Grapalat"/>
        </w:rPr>
        <w:t xml:space="preserve"> части требуемых в дальнейшем финансовых средств-в </w:t>
      </w:r>
      <w:r>
        <w:rPr>
          <w:rFonts w:ascii="GHEA Grapalat" w:hAnsi="GHEA Grapalat"/>
        </w:rPr>
        <w:t xml:space="preserve">виде </w:t>
      </w:r>
      <w:r w:rsidRPr="006D7219">
        <w:rPr>
          <w:rFonts w:ascii="GHEA Grapalat" w:hAnsi="GHEA Grapalat"/>
        </w:rPr>
        <w:t>утвержденного</w:t>
      </w:r>
      <w:r>
        <w:rPr>
          <w:rFonts w:ascii="GHEA Grapalat" w:hAnsi="GHEA Grapalat"/>
        </w:rPr>
        <w:t xml:space="preserve"> в</w:t>
      </w:r>
      <w:r w:rsidRPr="006D7219">
        <w:rPr>
          <w:rFonts w:ascii="GHEA Grapalat" w:hAnsi="GHEA Grapalat"/>
        </w:rPr>
        <w:t xml:space="preserve"> одностороннем порядке заявления-в виде неустойки или наличных денег</w:t>
      </w:r>
      <w:r>
        <w:rPr>
          <w:rFonts w:ascii="GHEA Grapalat" w:hAnsi="GHEA Grapalat"/>
        </w:rPr>
        <w:t>.</w:t>
      </w:r>
    </w:p>
    <w:p w14:paraId="708D9AB1" w14:textId="77777777" w:rsidR="008D6BFF" w:rsidRPr="00D32092" w:rsidRDefault="008D6BFF" w:rsidP="008D6BFF">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0374663A" w14:textId="77777777" w:rsidR="008D6BFF" w:rsidRPr="00625529" w:rsidRDefault="008D6BFF" w:rsidP="008D6BFF">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14:paraId="23825E2B" w14:textId="77777777" w:rsidR="008D6BFF" w:rsidRPr="009044F1" w:rsidRDefault="008D6BFF" w:rsidP="008D6BFF">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14:paraId="5B6359B5" w14:textId="77777777" w:rsidR="008D6BFF" w:rsidRPr="009044F1" w:rsidRDefault="008D6BFF" w:rsidP="008D6BFF">
      <w:pPr>
        <w:widowControl w:val="0"/>
        <w:tabs>
          <w:tab w:val="left" w:pos="1134"/>
        </w:tabs>
        <w:spacing w:after="160"/>
        <w:ind w:firstLine="567"/>
        <w:jc w:val="both"/>
        <w:rPr>
          <w:rFonts w:ascii="GHEA Grapalat" w:hAnsi="GHEA Grapalat" w:cs="Sylfaen"/>
        </w:rPr>
      </w:pPr>
      <w:r w:rsidRPr="005114D0">
        <w:rPr>
          <w:rFonts w:ascii="GHEA Grapalat" w:hAnsi="GHEA Grapalat"/>
        </w:rPr>
        <w:tab/>
      </w:r>
    </w:p>
    <w:p w14:paraId="0D75568A" w14:textId="77777777" w:rsidR="00096865" w:rsidRDefault="008D5016" w:rsidP="001E466E">
      <w:pPr>
        <w:jc w:val="center"/>
        <w:rPr>
          <w:rFonts w:ascii="GHEA Grapalat" w:hAnsi="GHEA Grapalat"/>
          <w:b/>
        </w:rPr>
      </w:pPr>
      <w:r w:rsidRPr="009044F1">
        <w:rPr>
          <w:rFonts w:ascii="GHEA Grapalat" w:hAnsi="GHEA Grapalat"/>
          <w:b/>
        </w:rPr>
        <w:t>11. ОБЪЯВЛЕНИЕ ПРОЦЕДУРЫ НЕСОСТОЯВШЕЙСЯ</w:t>
      </w:r>
    </w:p>
    <w:p w14:paraId="6985A12E" w14:textId="77777777" w:rsidR="003D5CAF" w:rsidRPr="009044F1" w:rsidRDefault="003D5CAF" w:rsidP="005066AC">
      <w:pPr>
        <w:rPr>
          <w:rFonts w:ascii="GHEA Grapalat" w:hAnsi="GHEA Grapalat" w:cs="Arial"/>
          <w:b/>
        </w:rPr>
      </w:pPr>
    </w:p>
    <w:p w14:paraId="468552A1" w14:textId="77777777" w:rsidR="00096865" w:rsidRPr="009044F1" w:rsidRDefault="00096865" w:rsidP="00B46D58">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 xml:space="preserve">Согласно статье 37 Закона, Комиссия объявляет настоящую процедуру </w:t>
      </w:r>
      <w:r w:rsidRPr="009044F1">
        <w:rPr>
          <w:rFonts w:ascii="GHEA Grapalat" w:hAnsi="GHEA Grapalat"/>
        </w:rPr>
        <w:lastRenderedPageBreak/>
        <w:t>несостоявшейся, если:</w:t>
      </w:r>
    </w:p>
    <w:p w14:paraId="03BFBA11" w14:textId="77777777" w:rsidR="00096865" w:rsidRPr="009044F1" w:rsidRDefault="00096865" w:rsidP="00B46D58">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6D51CDE7" w14:textId="77777777" w:rsidR="00096865" w:rsidRPr="001E466E" w:rsidRDefault="00096865" w:rsidP="00B46D58">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E466E" w:rsidRPr="001E466E">
        <w:rPr>
          <w:rFonts w:ascii="GHEA Grapalat" w:hAnsi="GHEA Grapalat"/>
        </w:rPr>
        <w:t>.</w:t>
      </w:r>
    </w:p>
    <w:p w14:paraId="76550BCE" w14:textId="77777777" w:rsidR="00096865" w:rsidRPr="009044F1" w:rsidRDefault="00096865" w:rsidP="00B46D58">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7B2C576" w14:textId="77777777" w:rsidR="00096865" w:rsidRPr="00D3436F" w:rsidRDefault="00096865" w:rsidP="00B46D58">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04E21CC" w14:textId="77777777" w:rsidR="00CA1C11" w:rsidRPr="009044F1" w:rsidRDefault="00731D26" w:rsidP="00B46D58">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0737876" w14:textId="77777777" w:rsidR="00C54730" w:rsidRPr="00182C2E" w:rsidRDefault="00C54730" w:rsidP="00C54730">
      <w:pPr>
        <w:jc w:val="center"/>
        <w:rPr>
          <w:rFonts w:ascii="GHEA Grapalat" w:hAnsi="GHEA Grapalat"/>
          <w:b/>
        </w:rPr>
      </w:pPr>
    </w:p>
    <w:p w14:paraId="58E1092D"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4C29FA09" w14:textId="77777777" w:rsidR="00C54730" w:rsidRPr="00182C2E" w:rsidRDefault="00C54730" w:rsidP="00C54730">
      <w:pPr>
        <w:jc w:val="center"/>
        <w:rPr>
          <w:rFonts w:ascii="GHEA Grapalat" w:hAnsi="GHEA Grapalat"/>
          <w:b/>
        </w:rPr>
      </w:pPr>
    </w:p>
    <w:p w14:paraId="0169FA53" w14:textId="77777777" w:rsidR="00996C19" w:rsidRPr="009044F1" w:rsidRDefault="00996C19" w:rsidP="00B46D58">
      <w:pPr>
        <w:widowControl w:val="0"/>
        <w:tabs>
          <w:tab w:val="left" w:pos="1276"/>
        </w:tabs>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14:paraId="59B4E777" w14:textId="77777777" w:rsidR="00996C19" w:rsidRPr="009044F1" w:rsidRDefault="00996C19" w:rsidP="00B46D58">
      <w:pPr>
        <w:widowControl w:val="0"/>
        <w:tabs>
          <w:tab w:val="left" w:pos="1276"/>
        </w:tabs>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0C20AB9B" w14:textId="77777777" w:rsidR="00996C19" w:rsidRPr="009044F1" w:rsidRDefault="00996C19" w:rsidP="00B46D58">
      <w:pPr>
        <w:widowControl w:val="0"/>
        <w:tabs>
          <w:tab w:val="left" w:pos="1276"/>
        </w:tabs>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14:paraId="5C642369" w14:textId="77777777" w:rsidR="00D51669" w:rsidRDefault="00996C19" w:rsidP="00B46D58">
      <w:pPr>
        <w:widowControl w:val="0"/>
        <w:tabs>
          <w:tab w:val="left" w:pos="1134"/>
        </w:tabs>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14:paraId="08AF65A3" w14:textId="77777777" w:rsidR="00996C19" w:rsidRPr="009044F1" w:rsidRDefault="00996C19" w:rsidP="00B46D58">
      <w:pPr>
        <w:widowControl w:val="0"/>
        <w:tabs>
          <w:tab w:val="left" w:pos="1134"/>
        </w:tabs>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14:paraId="4BDAE6AC" w14:textId="77777777" w:rsidR="00996C19" w:rsidRPr="009044F1" w:rsidRDefault="00996C19" w:rsidP="00B46D58">
      <w:pPr>
        <w:widowControl w:val="0"/>
        <w:tabs>
          <w:tab w:val="left" w:pos="1276"/>
        </w:tabs>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14:paraId="27D020C3" w14:textId="77777777" w:rsidR="00996C19" w:rsidRPr="009044F1" w:rsidRDefault="00996C19" w:rsidP="00B46D58">
      <w:pPr>
        <w:widowControl w:val="0"/>
        <w:tabs>
          <w:tab w:val="left" w:pos="1134"/>
        </w:tabs>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14:paraId="7685AF3B" w14:textId="77777777" w:rsidR="00996C19" w:rsidRPr="009044F1" w:rsidRDefault="00996C19" w:rsidP="00B46D58">
      <w:pPr>
        <w:widowControl w:val="0"/>
        <w:tabs>
          <w:tab w:val="left" w:pos="1134"/>
        </w:tabs>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14:paraId="01A054D6" w14:textId="77777777" w:rsidR="00996C19" w:rsidRPr="009044F1" w:rsidRDefault="00996C19" w:rsidP="00B46D58">
      <w:pPr>
        <w:widowControl w:val="0"/>
        <w:tabs>
          <w:tab w:val="left" w:pos="1276"/>
        </w:tabs>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14:paraId="7EE34684" w14:textId="77777777" w:rsidR="00996C19" w:rsidRPr="009044F1" w:rsidRDefault="00996C19" w:rsidP="00B46D58">
      <w:pPr>
        <w:widowControl w:val="0"/>
        <w:tabs>
          <w:tab w:val="left" w:pos="1134"/>
        </w:tabs>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14:paraId="70153FAB" w14:textId="77777777" w:rsidR="00996C19" w:rsidRPr="009044F1" w:rsidRDefault="00996C19" w:rsidP="00B46D58">
      <w:pPr>
        <w:widowControl w:val="0"/>
        <w:tabs>
          <w:tab w:val="left" w:pos="1134"/>
        </w:tabs>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14:paraId="7A388950" w14:textId="77777777" w:rsidR="00996C19" w:rsidRPr="009044F1" w:rsidRDefault="00996C19" w:rsidP="00B46D58">
      <w:pPr>
        <w:widowControl w:val="0"/>
        <w:tabs>
          <w:tab w:val="left" w:pos="1134"/>
        </w:tabs>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14:paraId="65F8CE8D" w14:textId="77777777" w:rsidR="00996C19" w:rsidRPr="009044F1" w:rsidRDefault="00996C19" w:rsidP="00B46D58">
      <w:pPr>
        <w:widowControl w:val="0"/>
        <w:tabs>
          <w:tab w:val="left" w:pos="1134"/>
        </w:tabs>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14:paraId="1518E73E" w14:textId="77777777" w:rsidR="00996C19" w:rsidRDefault="00996C19" w:rsidP="00B46D58">
      <w:pPr>
        <w:widowControl w:val="0"/>
        <w:tabs>
          <w:tab w:val="left" w:pos="1134"/>
        </w:tabs>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14:paraId="776BFE33" w14:textId="77777777" w:rsidR="00996C19" w:rsidRPr="009044F1" w:rsidRDefault="00996C19" w:rsidP="00B46D58">
      <w:pPr>
        <w:widowControl w:val="0"/>
        <w:tabs>
          <w:tab w:val="left" w:pos="1134"/>
        </w:tabs>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w:t>
      </w:r>
      <w:r w:rsidRPr="009044F1">
        <w:rPr>
          <w:rFonts w:ascii="GHEA Grapalat" w:hAnsi="GHEA Grapalat"/>
        </w:rPr>
        <w:lastRenderedPageBreak/>
        <w:t xml:space="preserve">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0503F214" w14:textId="77777777" w:rsidR="00996C19" w:rsidRPr="009044F1" w:rsidRDefault="00996C19" w:rsidP="00B46D58">
      <w:pPr>
        <w:widowControl w:val="0"/>
        <w:tabs>
          <w:tab w:val="left" w:pos="1134"/>
        </w:tabs>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036A8D03" w14:textId="77777777" w:rsidR="00996C19" w:rsidRPr="00D3436F" w:rsidRDefault="00996C19" w:rsidP="00B46D58">
      <w:pPr>
        <w:widowControl w:val="0"/>
        <w:tabs>
          <w:tab w:val="left" w:pos="1134"/>
        </w:tabs>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14:paraId="29B051DB" w14:textId="77777777" w:rsidR="00D51669" w:rsidRDefault="00D51669" w:rsidP="00B46D58">
      <w:pPr>
        <w:widowControl w:val="0"/>
        <w:tabs>
          <w:tab w:val="left" w:pos="1134"/>
        </w:tabs>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14:paraId="6C410703" w14:textId="77777777" w:rsidR="00996C19" w:rsidRPr="009044F1" w:rsidRDefault="00996C19" w:rsidP="00B46D58">
      <w:pPr>
        <w:widowControl w:val="0"/>
        <w:tabs>
          <w:tab w:val="left" w:pos="1276"/>
        </w:tabs>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14:paraId="15B6F0BC" w14:textId="77777777" w:rsidR="00996C19" w:rsidRPr="00D3436F" w:rsidRDefault="00996C19" w:rsidP="00B46D58">
      <w:pPr>
        <w:widowControl w:val="0"/>
        <w:tabs>
          <w:tab w:val="left" w:pos="1276"/>
        </w:tabs>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263E0C7A" w14:textId="77777777" w:rsidR="00A677CD" w:rsidRDefault="000473EF" w:rsidP="00B46D58">
      <w:pPr>
        <w:widowControl w:val="0"/>
        <w:tabs>
          <w:tab w:val="left" w:pos="1276"/>
        </w:tabs>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3571764B" w14:textId="77777777" w:rsidR="009619D8" w:rsidRPr="00D3436F" w:rsidRDefault="000473EF" w:rsidP="00B46D58">
      <w:pPr>
        <w:widowControl w:val="0"/>
        <w:tabs>
          <w:tab w:val="left" w:pos="1276"/>
        </w:tabs>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w:t>
      </w:r>
      <w:r w:rsidR="00A677CD">
        <w:rPr>
          <w:rFonts w:ascii="GHEA Grapalat" w:hAnsi="GHEA Grapalat" w:cs="Sylfaen"/>
        </w:rPr>
        <w:lastRenderedPageBreak/>
        <w:t>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14:paraId="5CD3EA25" w14:textId="77777777" w:rsidR="00A677CD" w:rsidRDefault="00A677CD" w:rsidP="00B46D58">
      <w:pPr>
        <w:widowControl w:val="0"/>
        <w:tabs>
          <w:tab w:val="left" w:pos="1276"/>
        </w:tabs>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48CA718C" w14:textId="77777777" w:rsidR="00996C19" w:rsidRPr="009044F1" w:rsidRDefault="00996C19" w:rsidP="00B46D58">
      <w:pPr>
        <w:widowControl w:val="0"/>
        <w:tabs>
          <w:tab w:val="left" w:pos="1276"/>
        </w:tabs>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1972D51D" w14:textId="77777777" w:rsidR="00996C19" w:rsidRPr="009044F1" w:rsidRDefault="00996C19" w:rsidP="00B46D58">
      <w:pPr>
        <w:widowControl w:val="0"/>
        <w:tabs>
          <w:tab w:val="left" w:pos="1276"/>
        </w:tabs>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6566776D" w14:textId="77777777" w:rsidR="00996C19" w:rsidRPr="009044F1" w:rsidRDefault="00996C19" w:rsidP="00B46D58">
      <w:pPr>
        <w:widowControl w:val="0"/>
        <w:tabs>
          <w:tab w:val="left" w:pos="1276"/>
        </w:tabs>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14:paraId="27006BCA" w14:textId="77777777" w:rsidR="00996C19" w:rsidRPr="009044F1" w:rsidRDefault="00996C19" w:rsidP="00B46D58">
      <w:pPr>
        <w:widowControl w:val="0"/>
        <w:tabs>
          <w:tab w:val="left" w:pos="1134"/>
        </w:tabs>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14:paraId="5633DA08" w14:textId="77777777" w:rsidR="00996C19" w:rsidRPr="009044F1" w:rsidRDefault="00996C19" w:rsidP="00B46D58">
      <w:pPr>
        <w:widowControl w:val="0"/>
        <w:tabs>
          <w:tab w:val="left" w:pos="1134"/>
        </w:tabs>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14:paraId="1E4040D8" w14:textId="77777777" w:rsidR="00996C19" w:rsidRPr="009044F1" w:rsidRDefault="00996C19" w:rsidP="00B46D58">
      <w:pPr>
        <w:widowControl w:val="0"/>
        <w:tabs>
          <w:tab w:val="left" w:pos="1134"/>
        </w:tabs>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22047371" w14:textId="77777777" w:rsidR="00996C19" w:rsidRPr="009044F1" w:rsidRDefault="00996C19" w:rsidP="00B46D58">
      <w:pPr>
        <w:widowControl w:val="0"/>
        <w:tabs>
          <w:tab w:val="left" w:pos="1134"/>
        </w:tabs>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14:paraId="1FCD68C8" w14:textId="77777777" w:rsidR="00996C19" w:rsidRPr="009044F1" w:rsidRDefault="00996C19" w:rsidP="00B46D58">
      <w:pPr>
        <w:widowControl w:val="0"/>
        <w:tabs>
          <w:tab w:val="left" w:pos="1134"/>
        </w:tabs>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14:paraId="26397303" w14:textId="77777777" w:rsidR="00996C19" w:rsidRPr="009044F1" w:rsidRDefault="00996C19" w:rsidP="00B46D58">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04FDEFF8" w14:textId="77777777" w:rsidR="00C47000" w:rsidRPr="000811C1" w:rsidRDefault="00996C19" w:rsidP="00B46D58">
      <w:pPr>
        <w:widowControl w:val="0"/>
        <w:tabs>
          <w:tab w:val="left" w:pos="1276"/>
        </w:tabs>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14:paraId="1CEBA136" w14:textId="77777777" w:rsidR="00996C19" w:rsidRPr="009044F1" w:rsidRDefault="00996C19" w:rsidP="00B46D58">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16945D3A" w14:textId="77777777" w:rsidR="00996C19" w:rsidRPr="009044F1" w:rsidRDefault="00996C19" w:rsidP="00B46D58">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 закупками</w:t>
      </w:r>
      <w:r w:rsidR="00723E02" w:rsidRPr="009044F1">
        <w:rPr>
          <w:rFonts w:ascii="GHEA Grapalat" w:hAnsi="GHEA Grapalat"/>
        </w:rPr>
        <w:t>жалобы</w:t>
      </w:r>
      <w:r w:rsidRPr="009044F1">
        <w:rPr>
          <w:rFonts w:ascii="GHEA Grapalat" w:hAnsi="GHEA Grapalat"/>
        </w:rPr>
        <w:t xml:space="preserve">, опубликовывает в бюллетене решение в течение двух рабочих дней, следующих </w:t>
      </w:r>
      <w:r w:rsidRPr="009044F1">
        <w:rPr>
          <w:rFonts w:ascii="GHEA Grapalat" w:hAnsi="GHEA Grapalat"/>
        </w:rPr>
        <w:lastRenderedPageBreak/>
        <w:t>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54C92DEB" w14:textId="77777777" w:rsidR="00996C19" w:rsidRPr="009044F1" w:rsidRDefault="00996C19" w:rsidP="00B46D58">
      <w:pPr>
        <w:widowControl w:val="0"/>
        <w:tabs>
          <w:tab w:val="left" w:pos="1276"/>
        </w:tabs>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14:paraId="44F384E2" w14:textId="77777777" w:rsidR="00996C19" w:rsidRPr="00D3436F" w:rsidRDefault="00996C19" w:rsidP="00B46D58">
      <w:pPr>
        <w:widowControl w:val="0"/>
        <w:tabs>
          <w:tab w:val="left" w:pos="1276"/>
        </w:tabs>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14:paraId="4D3DBD40" w14:textId="77777777" w:rsidR="00AE679C" w:rsidRPr="009044F1" w:rsidRDefault="002004DB" w:rsidP="00B46D58">
      <w:pPr>
        <w:widowControl w:val="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54921059" w14:textId="77777777" w:rsidR="00AE679C" w:rsidRPr="009044F1" w:rsidRDefault="00AE679C" w:rsidP="00B46D58">
      <w:pPr>
        <w:widowControl w:val="0"/>
        <w:spacing w:after="160"/>
        <w:jc w:val="center"/>
        <w:rPr>
          <w:rFonts w:ascii="GHEA Grapalat" w:hAnsi="GHEA Grapalat" w:cs="Sylfaen"/>
          <w:b/>
        </w:rPr>
      </w:pPr>
    </w:p>
    <w:p w14:paraId="028A06D8" w14:textId="77777777" w:rsidR="004373E3" w:rsidRDefault="004373E3" w:rsidP="00B46D58">
      <w:pPr>
        <w:rPr>
          <w:rFonts w:ascii="GHEA Grapalat" w:hAnsi="GHEA Grapalat"/>
          <w:b/>
        </w:rPr>
      </w:pPr>
      <w:r>
        <w:rPr>
          <w:rFonts w:ascii="GHEA Grapalat" w:hAnsi="GHEA Grapalat"/>
          <w:b/>
        </w:rPr>
        <w:br w:type="page"/>
      </w:r>
    </w:p>
    <w:p w14:paraId="04353E26" w14:textId="77777777" w:rsidR="00096865" w:rsidRPr="00374F4A" w:rsidRDefault="00096865" w:rsidP="00B46D58">
      <w:pPr>
        <w:widowControl w:val="0"/>
        <w:jc w:val="center"/>
        <w:rPr>
          <w:rFonts w:ascii="GHEA Grapalat" w:hAnsi="GHEA Grapalat"/>
          <w:b/>
        </w:rPr>
      </w:pPr>
      <w:r w:rsidRPr="009044F1">
        <w:rPr>
          <w:rFonts w:ascii="GHEA Grapalat" w:hAnsi="GHEA Grapalat"/>
          <w:b/>
        </w:rPr>
        <w:lastRenderedPageBreak/>
        <w:t>ЧАСТЬ II</w:t>
      </w:r>
    </w:p>
    <w:p w14:paraId="099DFBB2" w14:textId="77777777" w:rsidR="008842CE" w:rsidRPr="00374F4A" w:rsidRDefault="008842CE" w:rsidP="00B46D58">
      <w:pPr>
        <w:widowControl w:val="0"/>
        <w:jc w:val="center"/>
        <w:rPr>
          <w:rFonts w:ascii="GHEA Grapalat" w:hAnsi="GHEA Grapalat"/>
          <w:b/>
        </w:rPr>
      </w:pPr>
    </w:p>
    <w:p w14:paraId="0CCD9581" w14:textId="77777777" w:rsidR="00096865" w:rsidRPr="009044F1" w:rsidRDefault="00096865" w:rsidP="001E466E">
      <w:pPr>
        <w:pStyle w:val="BodyText"/>
        <w:widowControl w:val="0"/>
        <w:spacing w:after="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 xml:space="preserve">ЗАЯВКИ НА </w:t>
      </w:r>
      <w:r w:rsidR="00344167">
        <w:rPr>
          <w:rFonts w:ascii="GHEA Grapalat" w:hAnsi="GHEA Grapalat"/>
          <w:b/>
        </w:rPr>
        <w:t>ЗАПРОС КОТИРОВОК</w:t>
      </w:r>
    </w:p>
    <w:p w14:paraId="45ED22C6" w14:textId="77777777" w:rsidR="00096865" w:rsidRPr="009044F1" w:rsidRDefault="00096865" w:rsidP="00B46D58">
      <w:pPr>
        <w:widowControl w:val="0"/>
        <w:jc w:val="center"/>
        <w:rPr>
          <w:rFonts w:ascii="GHEA Grapalat" w:hAnsi="GHEA Grapalat"/>
        </w:rPr>
      </w:pPr>
    </w:p>
    <w:p w14:paraId="355BDF9C" w14:textId="77777777" w:rsidR="00096865" w:rsidRPr="009044F1" w:rsidRDefault="008D5016" w:rsidP="00B46D58">
      <w:pPr>
        <w:widowControl w:val="0"/>
        <w:jc w:val="center"/>
        <w:rPr>
          <w:rFonts w:ascii="GHEA Grapalat" w:hAnsi="GHEA Grapalat"/>
          <w:b/>
        </w:rPr>
      </w:pPr>
      <w:r w:rsidRPr="009044F1">
        <w:rPr>
          <w:rFonts w:ascii="GHEA Grapalat" w:hAnsi="GHEA Grapalat"/>
          <w:b/>
        </w:rPr>
        <w:t>1. ОБЩИЕ ПОЛОЖЕНИЯ</w:t>
      </w:r>
    </w:p>
    <w:p w14:paraId="209E3E7D" w14:textId="77777777" w:rsidR="00096865" w:rsidRPr="009044F1" w:rsidRDefault="00096865" w:rsidP="00B46D58">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71CFFA94" w14:textId="77777777" w:rsidR="00096865" w:rsidRPr="009044F1" w:rsidRDefault="00096865" w:rsidP="00B46D58">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2CCF04F" w14:textId="77777777" w:rsidR="00096865" w:rsidRDefault="00096865" w:rsidP="00B46D58">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1B2BD9F2" w14:textId="77777777" w:rsidR="008F15B9" w:rsidRDefault="008F15B9" w:rsidP="00B46D58">
      <w:pPr>
        <w:widowControl w:val="0"/>
        <w:jc w:val="center"/>
        <w:rPr>
          <w:rFonts w:ascii="GHEA Grapalat" w:hAnsi="GHEA Grapalat"/>
          <w:b/>
        </w:rPr>
      </w:pPr>
    </w:p>
    <w:p w14:paraId="7C54EB2F" w14:textId="77777777" w:rsidR="008F15B9" w:rsidRDefault="008F15B9" w:rsidP="00B46D58">
      <w:pPr>
        <w:widowControl w:val="0"/>
        <w:jc w:val="center"/>
        <w:rPr>
          <w:rFonts w:ascii="GHEA Grapalat" w:hAnsi="GHEA Grapalat"/>
          <w:b/>
        </w:rPr>
      </w:pPr>
    </w:p>
    <w:p w14:paraId="60CF54D8" w14:textId="77777777" w:rsidR="00096865" w:rsidRPr="009044F1" w:rsidRDefault="008D5016" w:rsidP="00B46D58">
      <w:pPr>
        <w:widowControl w:val="0"/>
        <w:jc w:val="center"/>
        <w:rPr>
          <w:rFonts w:ascii="GHEA Grapalat" w:hAnsi="GHEA Grapalat"/>
          <w:b/>
        </w:rPr>
      </w:pPr>
      <w:r w:rsidRPr="009044F1">
        <w:rPr>
          <w:rFonts w:ascii="GHEA Grapalat" w:hAnsi="GHEA Grapalat"/>
          <w:b/>
        </w:rPr>
        <w:t>2. ЗАЯВКА НА ПРОЦЕДУРУ</w:t>
      </w:r>
    </w:p>
    <w:p w14:paraId="0CF6DC88" w14:textId="77777777" w:rsidR="008F15B9" w:rsidRDefault="00EA1314" w:rsidP="008F15B9">
      <w:pPr>
        <w:widowControl w:val="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7576FCC2" w14:textId="77777777" w:rsidR="00096865" w:rsidRPr="000811C1" w:rsidRDefault="002D5CF0" w:rsidP="00B46D58">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Pr="009044F1">
        <w:rPr>
          <w:rFonts w:ascii="GHEA Grapalat" w:hAnsi="GHEA Grapalat"/>
        </w:rPr>
        <w:t xml:space="preserve"> на участие в процедуре согласно Приложению №1;</w:t>
      </w:r>
    </w:p>
    <w:p w14:paraId="70CB96E2" w14:textId="77777777" w:rsidR="00172BC4" w:rsidRPr="00FF3F2A" w:rsidRDefault="00172BC4" w:rsidP="00B46D58">
      <w:pPr>
        <w:widowControl w:val="0"/>
        <w:tabs>
          <w:tab w:val="left" w:pos="1134"/>
        </w:tabs>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4D685868" w14:textId="77777777" w:rsidR="009D7EFF" w:rsidRPr="00D3436F" w:rsidRDefault="009D7EFF" w:rsidP="00B46D58">
      <w:pPr>
        <w:widowControl w:val="0"/>
        <w:tabs>
          <w:tab w:val="left" w:pos="1134"/>
        </w:tabs>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371474CF" w14:textId="77777777" w:rsidR="008D4137" w:rsidRPr="00D3436F" w:rsidRDefault="008D4137" w:rsidP="00B46D58">
      <w:pPr>
        <w:widowControl w:val="0"/>
        <w:tabs>
          <w:tab w:val="left" w:pos="1134"/>
        </w:tabs>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2"/>
        <w:t>15</w:t>
      </w:r>
    </w:p>
    <w:p w14:paraId="26D1F9AD" w14:textId="77777777" w:rsidR="00E67BA7" w:rsidRDefault="00096865" w:rsidP="00B46D58">
      <w:pPr>
        <w:widowControl w:val="0"/>
        <w:tabs>
          <w:tab w:val="left" w:pos="1134"/>
        </w:tabs>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60641878" w14:textId="77777777" w:rsidR="001E466E" w:rsidRPr="004323A2" w:rsidRDefault="001E466E" w:rsidP="008937EA">
      <w:pPr>
        <w:widowControl w:val="0"/>
        <w:spacing w:after="160" w:line="360" w:lineRule="auto"/>
        <w:jc w:val="center"/>
        <w:rPr>
          <w:rFonts w:ascii="GHEA Grapalat" w:hAnsi="GHEA Grapalat"/>
          <w:b/>
        </w:rPr>
      </w:pPr>
    </w:p>
    <w:p w14:paraId="7B0B9D64" w14:textId="77777777" w:rsidR="008937EA" w:rsidRDefault="008937EA" w:rsidP="008937EA">
      <w:pPr>
        <w:widowControl w:val="0"/>
        <w:spacing w:line="360" w:lineRule="auto"/>
        <w:jc w:val="center"/>
        <w:rPr>
          <w:rFonts w:ascii="GHEA Grapalat" w:hAnsi="GHEA Grapalat" w:cs="Sylfaen"/>
          <w:b/>
        </w:rPr>
      </w:pPr>
      <w:r>
        <w:rPr>
          <w:rFonts w:ascii="GHEA Grapalat" w:hAnsi="GHEA Grapalat"/>
          <w:b/>
        </w:rPr>
        <w:t>3. ПОРЯДОК ПОДГОТОВКИ ЗАЯВКИ</w:t>
      </w:r>
    </w:p>
    <w:p w14:paraId="07A1F174" w14:textId="77777777" w:rsidR="008937EA" w:rsidRPr="002658C9" w:rsidRDefault="00F535C1" w:rsidP="008937EA">
      <w:pPr>
        <w:widowControl w:val="0"/>
        <w:tabs>
          <w:tab w:val="left" w:pos="1134"/>
        </w:tabs>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6AB8A6CF" w14:textId="77777777" w:rsidR="008937EA" w:rsidRPr="002658C9" w:rsidRDefault="008937EA" w:rsidP="008937EA">
      <w:pPr>
        <w:widowControl w:val="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1E466E" w:rsidRPr="001E466E">
        <w:rPr>
          <w:rFonts w:ascii="GHEA Grapalat" w:hAnsi="GHEA Grapalat"/>
        </w:rPr>
        <w:t>2</w:t>
      </w:r>
      <w:r w:rsidRPr="002658C9">
        <w:rPr>
          <w:rFonts w:ascii="GHEA Grapalat" w:hAnsi="GHEA Grapalat"/>
        </w:rPr>
        <w:t xml:space="preserve">экземплярах. На пакетах документов пишутся соответственно слова "оригинал" и "копия". Вместо оригиналов документов, включенных в заявку, могут быть </w:t>
      </w:r>
      <w:r w:rsidRPr="002658C9">
        <w:rPr>
          <w:rFonts w:ascii="GHEA Grapalat" w:hAnsi="GHEA Grapalat"/>
        </w:rPr>
        <w:lastRenderedPageBreak/>
        <w:t>представлены нотариально заверенные копии этих документов.</w:t>
      </w:r>
    </w:p>
    <w:p w14:paraId="48E451D4" w14:textId="77777777" w:rsidR="008937EA" w:rsidRPr="002658C9" w:rsidRDefault="008937EA" w:rsidP="008937EA">
      <w:pPr>
        <w:widowControl w:val="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A240ACD" w14:textId="77777777" w:rsidR="008937EA" w:rsidRPr="002658C9" w:rsidRDefault="008937EA" w:rsidP="008937EA">
      <w:pPr>
        <w:widowControl w:val="0"/>
        <w:tabs>
          <w:tab w:val="left" w:pos="1134"/>
        </w:tabs>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53BF640A" w14:textId="77777777" w:rsidR="008937EA" w:rsidRPr="002658C9" w:rsidRDefault="008937EA" w:rsidP="008937EA">
      <w:pPr>
        <w:widowControl w:val="0"/>
        <w:tabs>
          <w:tab w:val="left" w:pos="1134"/>
        </w:tabs>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706DC05A" w14:textId="77777777" w:rsidR="008937EA" w:rsidRPr="002658C9" w:rsidRDefault="008937EA" w:rsidP="008937EA">
      <w:pPr>
        <w:widowControl w:val="0"/>
        <w:tabs>
          <w:tab w:val="left" w:pos="1134"/>
        </w:tabs>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3D792C0A" w14:textId="77777777" w:rsidR="008937EA" w:rsidRPr="002658C9" w:rsidRDefault="008937EA" w:rsidP="008937EA">
      <w:pPr>
        <w:widowControl w:val="0"/>
        <w:tabs>
          <w:tab w:val="left" w:pos="1134"/>
        </w:tabs>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6C9B5279" w14:textId="77777777" w:rsidR="008937EA" w:rsidRPr="002658C9" w:rsidRDefault="008937EA" w:rsidP="008937EA">
      <w:pPr>
        <w:widowControl w:val="0"/>
        <w:tabs>
          <w:tab w:val="left" w:pos="1134"/>
        </w:tabs>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DB7D9CE" w14:textId="77777777" w:rsidR="008937EA" w:rsidRDefault="008937EA" w:rsidP="008937EA">
      <w:pPr>
        <w:widowControl w:val="0"/>
        <w:tabs>
          <w:tab w:val="left" w:pos="1134"/>
        </w:tabs>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312B7267" w14:textId="77777777" w:rsidR="00ED59E0" w:rsidRDefault="00ED59E0" w:rsidP="00B46D58">
      <w:pPr>
        <w:widowControl w:val="0"/>
        <w:tabs>
          <w:tab w:val="left" w:pos="1134"/>
        </w:tabs>
        <w:spacing w:after="160"/>
        <w:ind w:firstLine="567"/>
        <w:jc w:val="both"/>
        <w:rPr>
          <w:rFonts w:ascii="GHEA Grapalat" w:hAnsi="GHEA Grapalat"/>
        </w:rPr>
      </w:pPr>
    </w:p>
    <w:p w14:paraId="6AD0A698" w14:textId="77777777" w:rsidR="00ED59E0" w:rsidRDefault="00ED59E0" w:rsidP="00B46D58">
      <w:pPr>
        <w:widowControl w:val="0"/>
        <w:tabs>
          <w:tab w:val="left" w:pos="1134"/>
        </w:tabs>
        <w:spacing w:after="160"/>
        <w:ind w:firstLine="567"/>
        <w:jc w:val="both"/>
        <w:rPr>
          <w:rFonts w:ascii="GHEA Grapalat" w:hAnsi="GHEA Grapalat"/>
        </w:rPr>
      </w:pPr>
    </w:p>
    <w:p w14:paraId="6193F281" w14:textId="77777777" w:rsidR="00ED59E0" w:rsidRPr="00E267E5" w:rsidRDefault="00ED59E0" w:rsidP="00B46D58">
      <w:pPr>
        <w:widowControl w:val="0"/>
        <w:tabs>
          <w:tab w:val="left" w:pos="1134"/>
        </w:tabs>
        <w:spacing w:after="160"/>
        <w:ind w:firstLine="567"/>
        <w:jc w:val="both"/>
        <w:rPr>
          <w:rFonts w:ascii="GHEA Grapalat" w:hAnsi="GHEA Grapalat"/>
        </w:rPr>
      </w:pPr>
    </w:p>
    <w:p w14:paraId="03CB1E40"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2254397F"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42E721D"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54DC861F" w14:textId="77777777" w:rsidR="001E466E" w:rsidRDefault="001E466E">
      <w:pPr>
        <w:rPr>
          <w:rFonts w:ascii="GHEA Grapalat" w:hAnsi="GHEA Grapalat"/>
          <w:b/>
        </w:rPr>
      </w:pPr>
      <w:r>
        <w:rPr>
          <w:rFonts w:ascii="GHEA Grapalat" w:hAnsi="GHEA Grapalat"/>
          <w:b/>
        </w:rPr>
        <w:br w:type="page"/>
      </w:r>
    </w:p>
    <w:p w14:paraId="2B1226F5" w14:textId="77777777" w:rsidR="00654E19" w:rsidRPr="00F677F1" w:rsidRDefault="00654E19" w:rsidP="00B46D58">
      <w:pPr>
        <w:pStyle w:val="norm"/>
        <w:widowControl w:val="0"/>
        <w:spacing w:line="240" w:lineRule="auto"/>
        <w:ind w:firstLine="284"/>
        <w:jc w:val="right"/>
        <w:rPr>
          <w:rFonts w:ascii="GHEA Grapalat" w:hAnsi="GHEA Grapalat"/>
          <w:b/>
          <w:sz w:val="24"/>
          <w:szCs w:val="24"/>
        </w:rPr>
      </w:pPr>
    </w:p>
    <w:p w14:paraId="0B8550B9" w14:textId="77777777" w:rsidR="00B05E6D" w:rsidRPr="00374F4A" w:rsidRDefault="00B05E6D" w:rsidP="00B05E6D">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14768275" w14:textId="4236DD2C" w:rsidR="00B05E6D" w:rsidRPr="00374F4A" w:rsidRDefault="00B05E6D" w:rsidP="00B05E6D">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00E312B0">
        <w:rPr>
          <w:rFonts w:ascii="GHEA Grapalat" w:hAnsi="GHEA Grapalat"/>
          <w:sz w:val="24"/>
          <w:szCs w:val="24"/>
        </w:rPr>
        <w:t>ՀՀ-ԱՄ-ԱՀԲՍ-ԳՀԱՊՁԲ-25/05</w:t>
      </w:r>
      <w:r>
        <w:rPr>
          <w:rFonts w:ascii="GHEA Grapalat" w:hAnsi="GHEA Grapalat"/>
          <w:sz w:val="24"/>
          <w:szCs w:val="24"/>
        </w:rPr>
        <w:t>»</w:t>
      </w:r>
    </w:p>
    <w:p w14:paraId="21776D4A" w14:textId="77777777" w:rsidR="00B05E6D" w:rsidRPr="00374F4A" w:rsidRDefault="00B05E6D" w:rsidP="00B05E6D">
      <w:pPr>
        <w:widowControl w:val="0"/>
        <w:spacing w:after="120"/>
        <w:jc w:val="center"/>
        <w:rPr>
          <w:rFonts w:ascii="GHEA Grapalat" w:hAnsi="GHEA Grapalat" w:cs="Sylfaen"/>
          <w:b/>
        </w:rPr>
      </w:pPr>
    </w:p>
    <w:p w14:paraId="7DA87EDB" w14:textId="77777777" w:rsidR="00B05E6D" w:rsidRPr="00374F4A" w:rsidRDefault="00B05E6D" w:rsidP="00B05E6D">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14:paraId="441782A2" w14:textId="77777777" w:rsidR="00B05E6D" w:rsidRPr="00374F4A" w:rsidRDefault="00B05E6D" w:rsidP="00B05E6D">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14:paraId="54FB4A0E" w14:textId="77777777" w:rsidR="00B05E6D" w:rsidRPr="00374F4A" w:rsidRDefault="00B05E6D" w:rsidP="00B05E6D">
      <w:pPr>
        <w:widowControl w:val="0"/>
        <w:spacing w:after="120"/>
        <w:jc w:val="center"/>
        <w:rPr>
          <w:rFonts w:ascii="GHEA Grapalat" w:hAnsi="GHEA Grapalat"/>
        </w:rPr>
      </w:pPr>
    </w:p>
    <w:p w14:paraId="4754E6AF" w14:textId="77777777" w:rsidR="00B05E6D" w:rsidRPr="00C4157A" w:rsidRDefault="00B05E6D" w:rsidP="00B05E6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1F229B1F" w14:textId="77777777" w:rsidR="00B05E6D" w:rsidRPr="000C1746" w:rsidRDefault="00B05E6D" w:rsidP="00B05E6D">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0DA5BC0C" w14:textId="77777777" w:rsidR="00B05E6D" w:rsidRPr="00DA5EA0" w:rsidRDefault="00B05E6D" w:rsidP="00B05E6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A2BCC49" w14:textId="77777777" w:rsidR="00B05E6D" w:rsidRPr="000C1746" w:rsidRDefault="00B05E6D" w:rsidP="00B05E6D">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6D48E1A3" w14:textId="77777777" w:rsidR="00B05E6D" w:rsidRPr="00BD0FD1" w:rsidRDefault="00B05E6D" w:rsidP="00B05E6D">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Pr>
          <w:rFonts w:ascii="GHEA Grapalat" w:hAnsi="GHEA Grapalat"/>
        </w:rPr>
        <w:t>"</w:t>
      </w:r>
      <w:r w:rsidRPr="00DD2B43">
        <w:rPr>
          <w:rFonts w:ascii="GHEA Grapalat" w:hAnsi="GHEA Grapalat"/>
        </w:rPr>
        <w:t>---BMAPDzB---/---</w:t>
      </w:r>
      <w:r>
        <w:rPr>
          <w:rFonts w:ascii="GHEA Grapalat" w:hAnsi="GHEA Grapalat"/>
        </w:rPr>
        <w:t>"</w:t>
      </w:r>
    </w:p>
    <w:p w14:paraId="2005113E" w14:textId="77777777" w:rsidR="00B05E6D" w:rsidRPr="00C4157A" w:rsidRDefault="00B05E6D" w:rsidP="00B05E6D">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7D734811" w14:textId="77777777" w:rsidR="00B05E6D" w:rsidRPr="00DA5EA0" w:rsidRDefault="00B05E6D" w:rsidP="00B05E6D">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4AA0BE7E" w14:textId="77777777" w:rsidR="00B05E6D" w:rsidRPr="002B75BF" w:rsidRDefault="00B05E6D" w:rsidP="00B05E6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3B8CD9B" w14:textId="77777777" w:rsidR="00B05E6D" w:rsidRPr="000C1746" w:rsidRDefault="00B05E6D" w:rsidP="00B05E6D">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33B46104" w14:textId="77777777" w:rsidR="00B05E6D" w:rsidRPr="00DA5EA0" w:rsidRDefault="00B05E6D" w:rsidP="00B05E6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14:paraId="29FAA8A7" w14:textId="77777777" w:rsidR="00B05E6D" w:rsidRPr="000C1746" w:rsidRDefault="00B05E6D" w:rsidP="00B05E6D">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1024CC1D" w14:textId="77777777" w:rsidR="00B05E6D" w:rsidRDefault="00B05E6D" w:rsidP="00B05E6D">
      <w:pPr>
        <w:jc w:val="both"/>
        <w:rPr>
          <w:rFonts w:ascii="GHEA Grapalat" w:hAnsi="GHEA Grapalat"/>
        </w:rPr>
      </w:pPr>
    </w:p>
    <w:p w14:paraId="6EB725E9" w14:textId="77777777" w:rsidR="00B05E6D" w:rsidRDefault="00B05E6D" w:rsidP="00B05E6D">
      <w:pPr>
        <w:jc w:val="both"/>
        <w:rPr>
          <w:rFonts w:ascii="GHEA Grapalat" w:hAnsi="GHEA Grapalat"/>
        </w:rPr>
      </w:pPr>
      <w:r>
        <w:rPr>
          <w:rFonts w:ascii="GHEA Grapalat" w:hAnsi="GHEA Grapalat"/>
        </w:rPr>
        <w:t>Данные       ----------------------------------------  следующие:</w:t>
      </w:r>
    </w:p>
    <w:p w14:paraId="03365063" w14:textId="77777777" w:rsidR="00B05E6D" w:rsidRPr="000811C1" w:rsidRDefault="00B05E6D" w:rsidP="00B05E6D">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55B69971" w14:textId="77777777" w:rsidR="00B05E6D" w:rsidRDefault="00B05E6D" w:rsidP="00B05E6D">
      <w:pPr>
        <w:jc w:val="both"/>
        <w:rPr>
          <w:rFonts w:ascii="GHEA Grapalat" w:hAnsi="GHEA Grapalat"/>
        </w:rPr>
      </w:pPr>
    </w:p>
    <w:p w14:paraId="592955B9" w14:textId="77777777" w:rsidR="00B05E6D" w:rsidRPr="00B443ED" w:rsidRDefault="00B05E6D" w:rsidP="00B05E6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14:paraId="21CA8A9A" w14:textId="77777777" w:rsidR="00B05E6D" w:rsidRPr="000C1746" w:rsidRDefault="00B05E6D" w:rsidP="00B05E6D">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14:paraId="7233FB1A" w14:textId="77777777" w:rsidR="00B05E6D" w:rsidRDefault="00B05E6D" w:rsidP="00B05E6D">
      <w:pPr>
        <w:jc w:val="both"/>
        <w:rPr>
          <w:rFonts w:ascii="GHEA Grapalat" w:hAnsi="GHEA Grapalat"/>
        </w:rPr>
      </w:pPr>
    </w:p>
    <w:p w14:paraId="4F350762" w14:textId="77777777" w:rsidR="00B05E6D" w:rsidRPr="008E7F24" w:rsidRDefault="00B05E6D" w:rsidP="00B05E6D">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40692D04" w14:textId="77777777" w:rsidR="00B05E6D" w:rsidRPr="00D3436F" w:rsidRDefault="00B05E6D" w:rsidP="00B05E6D">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14:paraId="1DF0DA4E" w14:textId="77777777" w:rsidR="00B05E6D" w:rsidRDefault="00B05E6D" w:rsidP="00B05E6D">
      <w:pPr>
        <w:jc w:val="both"/>
        <w:rPr>
          <w:rFonts w:ascii="GHEA Grapalat" w:hAnsi="GHEA Grapalat"/>
        </w:rPr>
      </w:pPr>
    </w:p>
    <w:p w14:paraId="3BF3B2BC" w14:textId="77777777" w:rsidR="00B05E6D" w:rsidRDefault="00B05E6D" w:rsidP="00B05E6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14:paraId="0F1CAC51" w14:textId="77777777" w:rsidR="00B05E6D" w:rsidRDefault="00B05E6D" w:rsidP="00B05E6D">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14:paraId="5A0B66FB" w14:textId="77777777" w:rsidR="00B05E6D" w:rsidRDefault="00B05E6D" w:rsidP="00B05E6D">
      <w:pPr>
        <w:jc w:val="both"/>
        <w:rPr>
          <w:rFonts w:ascii="GHEA Grapalat" w:hAnsi="GHEA Grapalat"/>
          <w:sz w:val="18"/>
          <w:szCs w:val="18"/>
        </w:rPr>
      </w:pPr>
    </w:p>
    <w:p w14:paraId="027A96EF" w14:textId="77777777" w:rsidR="00B05E6D" w:rsidRPr="00B16483" w:rsidRDefault="00B05E6D" w:rsidP="00B05E6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14:paraId="33FD09F2" w14:textId="77777777" w:rsidR="00B05E6D" w:rsidRDefault="00B05E6D" w:rsidP="00B05E6D">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14:paraId="0D734876" w14:textId="77777777" w:rsidR="00B05E6D" w:rsidRPr="00D3436F" w:rsidRDefault="00B05E6D" w:rsidP="00B05E6D">
      <w:pPr>
        <w:tabs>
          <w:tab w:val="left" w:pos="7371"/>
        </w:tabs>
        <w:spacing w:after="160"/>
        <w:ind w:left="3544" w:firstLine="3"/>
        <w:jc w:val="both"/>
        <w:rPr>
          <w:rFonts w:ascii="GHEA Grapalat" w:hAnsi="GHEA Grapalat"/>
          <w:sz w:val="16"/>
        </w:rPr>
      </w:pPr>
    </w:p>
    <w:p w14:paraId="1AAF7C2F" w14:textId="77777777" w:rsidR="00B05E6D" w:rsidRDefault="00B05E6D" w:rsidP="00B05E6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593BDC15" w14:textId="77777777" w:rsidR="00B05E6D" w:rsidRDefault="00B05E6D" w:rsidP="00B05E6D">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6876F6A1" w14:textId="77777777" w:rsidR="00B05E6D" w:rsidRPr="003D58E1" w:rsidRDefault="00B05E6D" w:rsidP="00B05E6D">
      <w:pPr>
        <w:pStyle w:val="ListParagraph"/>
        <w:widowControl w:val="0"/>
        <w:numPr>
          <w:ilvl w:val="0"/>
          <w:numId w:val="21"/>
        </w:numPr>
        <w:spacing w:after="160"/>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требованиям к праву участия установленным приглашением на </w:t>
      </w:r>
      <w:r w:rsidRPr="003D58E1">
        <w:rPr>
          <w:rFonts w:ascii="GHEA Grapalat" w:hAnsi="GHEA Grapalat"/>
        </w:rPr>
        <w:t>открытый конкурс под кодом "--- BMAPDzB ---/---"*,и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3D58E1">
        <w:rPr>
          <w:rFonts w:ascii="GHEA Grapalat" w:hAnsi="GHEA Grapalat"/>
          <w:vertAlign w:val="superscript"/>
        </w:rPr>
        <w:t>16</w:t>
      </w:r>
      <w:r w:rsidRPr="003D58E1">
        <w:rPr>
          <w:rFonts w:ascii="GHEA Grapalat" w:hAnsi="GHEA Grapalat"/>
        </w:rPr>
        <w:t>,</w:t>
      </w:r>
    </w:p>
    <w:p w14:paraId="36E078FF" w14:textId="77777777" w:rsidR="00B05E6D" w:rsidRDefault="00B05E6D" w:rsidP="00B05E6D">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Pr="00652D05">
        <w:rPr>
          <w:rFonts w:ascii="GHEA Grapalat" w:hAnsi="GHEA Grapalat"/>
        </w:rPr>
        <w:t>открыт</w:t>
      </w:r>
      <w:r w:rsidRPr="00D3436F">
        <w:rPr>
          <w:rFonts w:ascii="GHEA Grapalat" w:hAnsi="GHEA Grapalat"/>
        </w:rPr>
        <w:t>ом</w:t>
      </w:r>
      <w:r w:rsidRPr="00652D05">
        <w:rPr>
          <w:rFonts w:ascii="GHEA Grapalat" w:hAnsi="GHEA Grapalat"/>
        </w:rPr>
        <w:t xml:space="preserve"> конкурс</w:t>
      </w:r>
      <w:r w:rsidRPr="00D3436F">
        <w:rPr>
          <w:rFonts w:ascii="GHEA Grapalat" w:hAnsi="GHEA Grapalat"/>
        </w:rPr>
        <w:t>е</w:t>
      </w:r>
      <w:r>
        <w:rPr>
          <w:rFonts w:ascii="GHEA Grapalat" w:hAnsi="GHEA Grapalat"/>
        </w:rPr>
        <w:t xml:space="preserve"> под кодом "---</w:t>
      </w:r>
      <w:r w:rsidRPr="006B3E56">
        <w:rPr>
          <w:rFonts w:ascii="GHEA Grapalat" w:hAnsi="GHEA Grapalat"/>
        </w:rPr>
        <w:t xml:space="preserve"> </w:t>
      </w:r>
      <w:r w:rsidRPr="00DD2B43">
        <w:rPr>
          <w:rFonts w:ascii="GHEA Grapalat" w:hAnsi="GHEA Grapalat"/>
        </w:rPr>
        <w:t>BMAPDzB</w:t>
      </w:r>
      <w:r>
        <w:rPr>
          <w:rFonts w:ascii="GHEA Grapalat" w:hAnsi="GHEA Grapalat"/>
        </w:rPr>
        <w:t xml:space="preserve"> ---/---"*</w:t>
      </w:r>
    </w:p>
    <w:p w14:paraId="5C8EA7CD" w14:textId="77777777" w:rsidR="00B05E6D" w:rsidRDefault="00B05E6D" w:rsidP="00B05E6D">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lastRenderedPageBreak/>
        <w:t>не допускал и (или) не допустит злоупотребления доминирующим положением и антиконкурентного соглашения,</w:t>
      </w:r>
    </w:p>
    <w:p w14:paraId="67C84327" w14:textId="77777777" w:rsidR="00B05E6D" w:rsidRDefault="00B05E6D" w:rsidP="00B05E6D">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14:paraId="08C52DA7" w14:textId="77777777" w:rsidR="00B05E6D" w:rsidRDefault="00B05E6D" w:rsidP="00B05E6D">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0F750429" w14:textId="77777777" w:rsidR="00B05E6D" w:rsidRDefault="00B05E6D" w:rsidP="00B05E6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172D5DFB" w14:textId="77777777" w:rsidR="00B05E6D" w:rsidRDefault="00B05E6D" w:rsidP="00B05E6D">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27B2BCB" w14:textId="77777777" w:rsidR="00B05E6D" w:rsidRDefault="00B05E6D" w:rsidP="00B05E6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A4BDAC6" w14:textId="77777777" w:rsidR="00B05E6D" w:rsidRDefault="00B05E6D" w:rsidP="00B05E6D">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1B14911C" w14:textId="77777777" w:rsidR="00B05E6D" w:rsidRDefault="00B05E6D" w:rsidP="00B05E6D">
      <w:pPr>
        <w:widowControl w:val="0"/>
        <w:spacing w:after="160"/>
        <w:jc w:val="both"/>
        <w:rPr>
          <w:ins w:id="0" w:author="Inesa Kocharyan" w:date="2021-09-01T13:44:00Z"/>
          <w:rFonts w:ascii="GHEA Grapalat" w:hAnsi="GHEA Grapalat"/>
        </w:rPr>
      </w:pPr>
      <w:r>
        <w:rPr>
          <w:rFonts w:ascii="GHEA Grapalat" w:hAnsi="GHEA Grapalat"/>
        </w:rPr>
        <w:t>долю (пай) в размере более пятидесяти процентов.</w:t>
      </w:r>
    </w:p>
    <w:p w14:paraId="7F0F94F8" w14:textId="77777777" w:rsidR="00B05E6D" w:rsidRDefault="00B05E6D" w:rsidP="00B05E6D">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14:paraId="13D2D7F8" w14:textId="77777777" w:rsidR="00B05E6D" w:rsidRDefault="00B05E6D" w:rsidP="00B05E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1AB411E6" w14:textId="77777777" w:rsidR="00B05E6D" w:rsidRPr="009A73EA" w:rsidRDefault="00B05E6D" w:rsidP="00B05E6D">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FootnoteReference"/>
          <w:rFonts w:ascii="GHEA Grapalat" w:hAnsi="GHEA Grapalat"/>
          <w:sz w:val="28"/>
          <w:szCs w:val="28"/>
        </w:rPr>
        <w:footnoteReference w:customMarkFollows="1" w:id="3"/>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14:paraId="091F5F01" w14:textId="77777777" w:rsidR="00B05E6D" w:rsidRDefault="00B05E6D" w:rsidP="00B05E6D">
      <w:pPr>
        <w:rPr>
          <w:rFonts w:ascii="GHEA Grapalat" w:hAnsi="GHEA Grapalat"/>
        </w:rPr>
      </w:pPr>
    </w:p>
    <w:p w14:paraId="138C508E" w14:textId="77777777" w:rsidR="00B05E6D" w:rsidRDefault="00B05E6D" w:rsidP="00B05E6D">
      <w:pPr>
        <w:jc w:val="both"/>
        <w:rPr>
          <w:rFonts w:ascii="GHEA Grapalat" w:hAnsi="GHEA Grapalat"/>
        </w:rPr>
      </w:pPr>
      <w:r>
        <w:rPr>
          <w:rFonts w:ascii="GHEA Grapalat" w:hAnsi="GHEA Grapalat"/>
        </w:rPr>
        <w:t xml:space="preserve"> </w:t>
      </w:r>
    </w:p>
    <w:p w14:paraId="08FB0AFE" w14:textId="77777777" w:rsidR="00B05E6D" w:rsidRDefault="00B05E6D" w:rsidP="00B05E6D">
      <w:pPr>
        <w:jc w:val="both"/>
        <w:rPr>
          <w:rFonts w:ascii="GHEA Grapalat" w:hAnsi="GHEA Grapalat"/>
        </w:rPr>
      </w:pPr>
      <w:r>
        <w:rPr>
          <w:rFonts w:ascii="GHEA Grapalat" w:hAnsi="GHEA Grapalat"/>
        </w:rPr>
        <w:t xml:space="preserve">Прилагается  полное описание предлагаемого   ----------------------------     товара, </w:t>
      </w:r>
    </w:p>
    <w:p w14:paraId="21E1569E" w14:textId="77777777" w:rsidR="00B05E6D" w:rsidRDefault="00B05E6D" w:rsidP="00B05E6D">
      <w:pPr>
        <w:jc w:val="both"/>
        <w:rPr>
          <w:rFonts w:ascii="GHEA Grapalat" w:hAnsi="GHEA Grapalat"/>
        </w:rPr>
      </w:pPr>
      <w:r>
        <w:rPr>
          <w:rFonts w:ascii="GHEA Grapalat" w:hAnsi="GHEA Grapalat"/>
          <w:sz w:val="16"/>
        </w:rPr>
        <w:t xml:space="preserve">                                                                                                             наименование участника</w:t>
      </w:r>
    </w:p>
    <w:p w14:paraId="5CC4A28B" w14:textId="77777777" w:rsidR="00B05E6D" w:rsidRDefault="00B05E6D" w:rsidP="00B05E6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14:paraId="7E9CA2B5" w14:textId="77777777" w:rsidR="00B05E6D" w:rsidRDefault="00B05E6D" w:rsidP="00B05E6D">
      <w:pPr>
        <w:tabs>
          <w:tab w:val="left" w:pos="7371"/>
        </w:tabs>
        <w:spacing w:after="160"/>
        <w:ind w:left="3544" w:firstLine="3"/>
        <w:jc w:val="both"/>
        <w:rPr>
          <w:rFonts w:ascii="GHEA Grapalat" w:hAnsi="GHEA Grapalat"/>
          <w:sz w:val="16"/>
          <w:lang w:val="hy-AM"/>
        </w:rPr>
      </w:pPr>
    </w:p>
    <w:p w14:paraId="5A1AEF64" w14:textId="77777777" w:rsidR="00B05E6D" w:rsidRPr="000811C1" w:rsidRDefault="00B05E6D" w:rsidP="00B05E6D">
      <w:pPr>
        <w:tabs>
          <w:tab w:val="left" w:pos="7371"/>
        </w:tabs>
        <w:spacing w:after="160"/>
        <w:ind w:left="3544" w:firstLine="3"/>
        <w:jc w:val="both"/>
        <w:rPr>
          <w:rFonts w:ascii="GHEA Grapalat" w:hAnsi="GHEA Grapalat"/>
          <w:sz w:val="16"/>
          <w:lang w:val="hy-AM"/>
        </w:rPr>
      </w:pPr>
    </w:p>
    <w:p w14:paraId="565EB00F" w14:textId="77777777" w:rsidR="00B05E6D" w:rsidRPr="00D3436F" w:rsidRDefault="00B05E6D" w:rsidP="00B05E6D">
      <w:pPr>
        <w:tabs>
          <w:tab w:val="left" w:pos="7371"/>
        </w:tabs>
        <w:spacing w:after="160"/>
        <w:ind w:left="3544" w:firstLine="3"/>
        <w:jc w:val="both"/>
        <w:rPr>
          <w:rFonts w:ascii="GHEA Grapalat" w:hAnsi="GHEA Grapalat"/>
          <w:sz w:val="16"/>
        </w:rPr>
      </w:pPr>
    </w:p>
    <w:p w14:paraId="09951C66" w14:textId="77777777" w:rsidR="00B05E6D" w:rsidRPr="00770B03" w:rsidRDefault="00B05E6D" w:rsidP="00B05E6D">
      <w:pPr>
        <w:tabs>
          <w:tab w:val="left" w:pos="7371"/>
        </w:tabs>
        <w:spacing w:after="160"/>
        <w:ind w:left="3544" w:firstLine="3"/>
        <w:jc w:val="both"/>
        <w:rPr>
          <w:rFonts w:ascii="GHEA Grapalat" w:hAnsi="GHEA Grapalat"/>
          <w:sz w:val="16"/>
        </w:rPr>
      </w:pPr>
    </w:p>
    <w:p w14:paraId="386F2C94" w14:textId="77777777" w:rsidR="00B05E6D" w:rsidRPr="000C1746" w:rsidRDefault="00B05E6D" w:rsidP="00B05E6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C0DF419" w14:textId="77777777" w:rsidR="00B05E6D" w:rsidRPr="000C1746" w:rsidRDefault="00B05E6D" w:rsidP="00B05E6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E5A1DC0" w14:textId="77777777" w:rsidR="00B05E6D" w:rsidRPr="000C1746" w:rsidRDefault="00B05E6D" w:rsidP="00B05E6D">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42343135" w14:textId="77777777" w:rsidR="00B05E6D" w:rsidRPr="009044F1" w:rsidRDefault="00B05E6D" w:rsidP="00B05E6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67508BA7" w14:textId="77777777" w:rsidR="00B05E6D" w:rsidRDefault="00B05E6D" w:rsidP="00B05E6D">
      <w:pPr>
        <w:rPr>
          <w:rFonts w:ascii="GHEA Grapalat" w:hAnsi="GHEA Grapalat"/>
          <w:b/>
        </w:rPr>
      </w:pPr>
      <w:r>
        <w:rPr>
          <w:rFonts w:ascii="GHEA Grapalat" w:hAnsi="GHEA Grapalat"/>
          <w:b/>
        </w:rPr>
        <w:br w:type="page"/>
      </w:r>
    </w:p>
    <w:p w14:paraId="1CF6A4DC" w14:textId="77777777" w:rsidR="00B05E6D" w:rsidRDefault="00B05E6D" w:rsidP="00B05E6D">
      <w:pPr>
        <w:jc w:val="right"/>
        <w:rPr>
          <w:rFonts w:ascii="GHEA Grapalat" w:hAnsi="GHEA Grapalat"/>
          <w:b/>
        </w:rPr>
      </w:pPr>
      <w:r>
        <w:rPr>
          <w:rFonts w:ascii="GHEA Grapalat" w:hAnsi="GHEA Grapalat"/>
          <w:b/>
        </w:rPr>
        <w:lastRenderedPageBreak/>
        <w:t xml:space="preserve">Приложение 1.2** </w:t>
      </w:r>
    </w:p>
    <w:p w14:paraId="3D1F50C8" w14:textId="77777777" w:rsidR="00B05E6D" w:rsidRPr="00FA6464" w:rsidRDefault="00B05E6D" w:rsidP="00B05E6D">
      <w:pPr>
        <w:jc w:val="right"/>
        <w:rPr>
          <w:rFonts w:ascii="GHEA Grapalat" w:hAnsi="GHEA Grapalat"/>
          <w:b/>
        </w:rPr>
      </w:pPr>
      <w:r w:rsidRPr="001439BD">
        <w:rPr>
          <w:rFonts w:ascii="GHEA Grapalat" w:hAnsi="GHEA Grapalat"/>
          <w:b/>
        </w:rPr>
        <w:t>к Приглашению на открытый конкурс</w:t>
      </w:r>
    </w:p>
    <w:p w14:paraId="756ADFB8" w14:textId="35FF99A9" w:rsidR="00B05E6D" w:rsidRPr="009044F1" w:rsidRDefault="00B05E6D" w:rsidP="00B05E6D">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E312B0">
        <w:rPr>
          <w:rFonts w:ascii="GHEA Grapalat" w:hAnsi="GHEA Grapalat"/>
          <w:b/>
          <w:sz w:val="24"/>
          <w:szCs w:val="24"/>
        </w:rPr>
        <w:t>ՀՀ-ԱՄ-ԱՀԲՍ-ԳՀԱՊՁԲ-25/05</w:t>
      </w:r>
      <w:r>
        <w:rPr>
          <w:rFonts w:ascii="GHEA Grapalat" w:hAnsi="GHEA Grapalat"/>
          <w:b/>
          <w:sz w:val="24"/>
          <w:szCs w:val="24"/>
        </w:rPr>
        <w:t>»</w:t>
      </w:r>
    </w:p>
    <w:p w14:paraId="20159899" w14:textId="77777777" w:rsidR="00B05E6D" w:rsidRDefault="00B05E6D" w:rsidP="00B05E6D">
      <w:pPr>
        <w:rPr>
          <w:rFonts w:ascii="GHEA Grapalat" w:hAnsi="GHEA Grapalat"/>
          <w:b/>
        </w:rPr>
      </w:pPr>
    </w:p>
    <w:p w14:paraId="778BD7B5" w14:textId="77777777" w:rsidR="00B05E6D" w:rsidRDefault="00B05E6D" w:rsidP="00B05E6D">
      <w:pPr>
        <w:ind w:left="360" w:hanging="360"/>
        <w:jc w:val="center"/>
        <w:rPr>
          <w:rFonts w:ascii="GHEA Grapalat" w:hAnsi="GHEA Grapalat"/>
          <w:b/>
        </w:rPr>
      </w:pPr>
      <w:r>
        <w:rPr>
          <w:rFonts w:ascii="GHEA Grapalat" w:hAnsi="GHEA Grapalat"/>
          <w:b/>
        </w:rPr>
        <w:t>ФОРМА</w:t>
      </w:r>
    </w:p>
    <w:p w14:paraId="4ADF2873" w14:textId="77777777" w:rsidR="00B05E6D" w:rsidRPr="00C76978" w:rsidRDefault="00B05E6D" w:rsidP="00B05E6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6E1F9A9E" w14:textId="77777777" w:rsidR="00B05E6D" w:rsidRPr="00ED3A13" w:rsidRDefault="00B05E6D" w:rsidP="00B05E6D">
      <w:pPr>
        <w:ind w:left="360" w:hanging="360"/>
        <w:jc w:val="center"/>
        <w:rPr>
          <w:rFonts w:ascii="GHEA Grapalat" w:eastAsia="GHEA Grapalat" w:hAnsi="GHEA Grapalat" w:cs="GHEA Grapalat"/>
          <w:b/>
        </w:rPr>
      </w:pPr>
    </w:p>
    <w:p w14:paraId="4D7B8D3E" w14:textId="77777777" w:rsidR="00B05E6D" w:rsidRPr="00FD1EE4" w:rsidRDefault="00B05E6D" w:rsidP="00B05E6D">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7E66874" w14:textId="77777777" w:rsidR="00B05E6D" w:rsidRPr="00FD1EE4" w:rsidRDefault="00B05E6D" w:rsidP="00B05E6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05E6D" w:rsidRPr="00FD1EE4" w14:paraId="7E63147F" w14:textId="77777777" w:rsidTr="003B0F55">
        <w:tc>
          <w:tcPr>
            <w:tcW w:w="2836" w:type="dxa"/>
            <w:shd w:val="clear" w:color="auto" w:fill="D9E2F3"/>
            <w:vAlign w:val="center"/>
          </w:tcPr>
          <w:p w14:paraId="7D41F750"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6B9BBB6"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75CA1D63" w14:textId="77777777" w:rsidTr="003B0F55">
        <w:tc>
          <w:tcPr>
            <w:tcW w:w="2836" w:type="dxa"/>
            <w:shd w:val="clear" w:color="auto" w:fill="D9E2F3"/>
            <w:vAlign w:val="center"/>
          </w:tcPr>
          <w:p w14:paraId="3A16551B"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5CBC826"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14F1F97A" w14:textId="77777777" w:rsidTr="003B0F55">
        <w:tc>
          <w:tcPr>
            <w:tcW w:w="2836" w:type="dxa"/>
            <w:shd w:val="clear" w:color="auto" w:fill="D9E2F3"/>
            <w:vAlign w:val="center"/>
          </w:tcPr>
          <w:p w14:paraId="65D65905"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B2210F8"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02CF0CDC" w14:textId="77777777" w:rsidTr="003B0F55">
        <w:tc>
          <w:tcPr>
            <w:tcW w:w="2836" w:type="dxa"/>
            <w:shd w:val="clear" w:color="auto" w:fill="D9E2F3"/>
            <w:vAlign w:val="center"/>
          </w:tcPr>
          <w:p w14:paraId="21FC68B5"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B49A1BF"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10B078DE" w14:textId="77777777" w:rsidTr="003B0F55">
        <w:tc>
          <w:tcPr>
            <w:tcW w:w="2836" w:type="dxa"/>
            <w:shd w:val="clear" w:color="auto" w:fill="D9E2F3"/>
            <w:vAlign w:val="center"/>
          </w:tcPr>
          <w:p w14:paraId="5C2CF9C2" w14:textId="77777777" w:rsidR="00B05E6D" w:rsidRPr="00FD1EE4" w:rsidRDefault="00B05E6D" w:rsidP="003B0F5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4767D44"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2D9F53B6" w14:textId="77777777" w:rsidTr="003B0F55">
        <w:tc>
          <w:tcPr>
            <w:tcW w:w="2836" w:type="dxa"/>
            <w:shd w:val="clear" w:color="auto" w:fill="D9E2F3"/>
            <w:vAlign w:val="center"/>
          </w:tcPr>
          <w:p w14:paraId="5D1983FC" w14:textId="77777777" w:rsidR="00B05E6D" w:rsidRPr="00FD1EE4" w:rsidRDefault="00B05E6D" w:rsidP="003B0F5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36E94240" w14:textId="77777777" w:rsidR="00B05E6D" w:rsidRPr="00FD1EE4" w:rsidRDefault="00B05E6D" w:rsidP="003B0F55">
            <w:pPr>
              <w:spacing w:before="240" w:after="240"/>
              <w:ind w:left="993" w:hanging="851"/>
              <w:rPr>
                <w:rFonts w:ascii="GHEA Grapalat" w:eastAsia="GHEA Grapalat" w:hAnsi="GHEA Grapalat" w:cs="GHEA Grapalat"/>
              </w:rPr>
            </w:pPr>
          </w:p>
        </w:tc>
      </w:tr>
      <w:tr w:rsidR="00B05E6D" w:rsidRPr="00FD1EE4" w14:paraId="18E78BCA" w14:textId="77777777" w:rsidTr="003B0F55">
        <w:tc>
          <w:tcPr>
            <w:tcW w:w="2836" w:type="dxa"/>
            <w:shd w:val="clear" w:color="auto" w:fill="D9E2F3"/>
            <w:vAlign w:val="center"/>
          </w:tcPr>
          <w:p w14:paraId="545B4B60" w14:textId="77777777" w:rsidR="00B05E6D" w:rsidRPr="00FD1EE4" w:rsidRDefault="00B05E6D" w:rsidP="003B0F55">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D678F0C" w14:textId="77777777" w:rsidR="00B05E6D" w:rsidRPr="00FD1EE4" w:rsidRDefault="00B05E6D" w:rsidP="003B0F55">
            <w:pPr>
              <w:spacing w:before="240" w:after="240"/>
              <w:ind w:left="993" w:hanging="851"/>
              <w:rPr>
                <w:rFonts w:ascii="GHEA Grapalat" w:eastAsia="GHEA Grapalat" w:hAnsi="GHEA Grapalat" w:cs="GHEA Grapalat"/>
              </w:rPr>
            </w:pPr>
          </w:p>
        </w:tc>
      </w:tr>
    </w:tbl>
    <w:p w14:paraId="05EA825A" w14:textId="77777777" w:rsidR="00B05E6D" w:rsidRPr="00FD1EE4" w:rsidRDefault="00B05E6D" w:rsidP="00B05E6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05E6D" w:rsidRPr="00FD1EE4" w14:paraId="09754F4A" w14:textId="77777777" w:rsidTr="003B0F55">
        <w:tc>
          <w:tcPr>
            <w:tcW w:w="2835" w:type="dxa"/>
            <w:shd w:val="clear" w:color="auto" w:fill="D9E2F3"/>
            <w:vAlign w:val="center"/>
          </w:tcPr>
          <w:p w14:paraId="1097727E"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1D0FFD4E"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25C09281" w14:textId="77777777" w:rsidTr="003B0F55">
        <w:trPr>
          <w:trHeight w:val="1487"/>
        </w:trPr>
        <w:tc>
          <w:tcPr>
            <w:tcW w:w="2835" w:type="dxa"/>
            <w:shd w:val="clear" w:color="auto" w:fill="D9E2F3"/>
            <w:vAlign w:val="center"/>
          </w:tcPr>
          <w:p w14:paraId="746F74F7"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72E71293" w14:textId="77777777" w:rsidR="00B05E6D" w:rsidRPr="00FD1EE4" w:rsidRDefault="00B05E6D" w:rsidP="003B0F55">
            <w:pPr>
              <w:spacing w:before="240" w:after="240"/>
              <w:rPr>
                <w:rFonts w:ascii="GHEA Grapalat" w:eastAsia="GHEA Grapalat" w:hAnsi="GHEA Grapalat" w:cs="GHEA Grapalat"/>
              </w:rPr>
            </w:pPr>
          </w:p>
        </w:tc>
      </w:tr>
    </w:tbl>
    <w:p w14:paraId="67C13780" w14:textId="77777777" w:rsidR="00B05E6D" w:rsidRPr="00FD1EE4" w:rsidRDefault="00B05E6D" w:rsidP="00B05E6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05E6D" w:rsidRPr="00FD1EE4" w14:paraId="48D6F3F2" w14:textId="77777777" w:rsidTr="003B0F55">
        <w:tc>
          <w:tcPr>
            <w:tcW w:w="2835" w:type="dxa"/>
            <w:shd w:val="clear" w:color="auto" w:fill="D9E2F3"/>
            <w:vAlign w:val="center"/>
          </w:tcPr>
          <w:p w14:paraId="7A7B2521" w14:textId="77777777" w:rsidR="00B05E6D" w:rsidRPr="00FD1EE4" w:rsidRDefault="00B05E6D" w:rsidP="003B0F55">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614C57F3"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03481FA2" w14:textId="77777777" w:rsidTr="003B0F55">
        <w:tc>
          <w:tcPr>
            <w:tcW w:w="2835" w:type="dxa"/>
            <w:shd w:val="clear" w:color="auto" w:fill="D9E2F3"/>
            <w:vAlign w:val="center"/>
          </w:tcPr>
          <w:p w14:paraId="79596F9D" w14:textId="77777777" w:rsidR="00B05E6D" w:rsidRPr="00FD1EE4" w:rsidRDefault="00B05E6D" w:rsidP="003B0F55">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14:paraId="771BDF08"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4AC8AE34" w14:textId="77777777" w:rsidTr="003B0F55">
        <w:tc>
          <w:tcPr>
            <w:tcW w:w="2835" w:type="dxa"/>
            <w:shd w:val="clear" w:color="auto" w:fill="D9E2F3"/>
            <w:vAlign w:val="center"/>
          </w:tcPr>
          <w:p w14:paraId="00F248B8" w14:textId="77777777" w:rsidR="00B05E6D" w:rsidRPr="00FD1EE4" w:rsidRDefault="00B05E6D" w:rsidP="003B0F55">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69DC7D88" w14:textId="77777777" w:rsidR="00B05E6D" w:rsidRPr="00FD1EE4" w:rsidRDefault="00B05E6D" w:rsidP="003B0F55">
            <w:pPr>
              <w:spacing w:before="240" w:after="240"/>
              <w:rPr>
                <w:rFonts w:ascii="GHEA Grapalat" w:eastAsia="GHEA Grapalat" w:hAnsi="GHEA Grapalat" w:cs="GHEA Grapalat"/>
              </w:rPr>
            </w:pPr>
          </w:p>
        </w:tc>
      </w:tr>
    </w:tbl>
    <w:p w14:paraId="0FCFEBE4" w14:textId="77777777" w:rsidR="00B05E6D" w:rsidRPr="00FD1EE4" w:rsidRDefault="00B05E6D" w:rsidP="00B05E6D">
      <w:pPr>
        <w:rPr>
          <w:rFonts w:ascii="GHEA Grapalat" w:eastAsia="GHEA Grapalat" w:hAnsi="GHEA Grapalat" w:cs="GHEA Grapalat"/>
        </w:rPr>
      </w:pPr>
    </w:p>
    <w:p w14:paraId="36994BFE" w14:textId="77777777" w:rsidR="00B05E6D" w:rsidRPr="00FD1EE4" w:rsidRDefault="00B05E6D" w:rsidP="00B05E6D">
      <w:pPr>
        <w:rPr>
          <w:rFonts w:ascii="GHEA Grapalat" w:eastAsia="GHEA Grapalat" w:hAnsi="GHEA Grapalat" w:cs="GHEA Grapalat"/>
        </w:rPr>
      </w:pPr>
      <w:r w:rsidRPr="00FD1EE4">
        <w:rPr>
          <w:rFonts w:ascii="GHEA Grapalat" w:hAnsi="GHEA Grapalat"/>
        </w:rPr>
        <w:br w:type="page"/>
      </w:r>
    </w:p>
    <w:p w14:paraId="320511A9" w14:textId="77777777" w:rsidR="00B05E6D" w:rsidRPr="009A52BE" w:rsidRDefault="00B05E6D" w:rsidP="00B05E6D">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78357B1" w14:textId="77777777" w:rsidR="00B05E6D" w:rsidRPr="004E2F96" w:rsidRDefault="00B05E6D" w:rsidP="00B05E6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05E6D" w:rsidRPr="00FD1EE4" w14:paraId="598E37E0" w14:textId="77777777" w:rsidTr="003B0F55">
        <w:tc>
          <w:tcPr>
            <w:tcW w:w="2835" w:type="dxa"/>
            <w:shd w:val="clear" w:color="auto" w:fill="D9E2F3"/>
            <w:vAlign w:val="center"/>
          </w:tcPr>
          <w:p w14:paraId="54C7C5DD" w14:textId="77777777" w:rsidR="00B05E6D" w:rsidRPr="00FD1EE4" w:rsidRDefault="00B05E6D" w:rsidP="003B0F55">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0EFEA1B4"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796212DA" w14:textId="77777777" w:rsidTr="003B0F55">
        <w:tc>
          <w:tcPr>
            <w:tcW w:w="2835" w:type="dxa"/>
            <w:shd w:val="clear" w:color="auto" w:fill="D9E2F3"/>
            <w:vAlign w:val="center"/>
          </w:tcPr>
          <w:p w14:paraId="40028323"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6DABBC" w14:textId="77777777" w:rsidR="00B05E6D" w:rsidRPr="00FD1EE4" w:rsidRDefault="00B05E6D" w:rsidP="003B0F55">
            <w:pPr>
              <w:spacing w:before="240" w:after="240"/>
              <w:rPr>
                <w:rFonts w:ascii="GHEA Grapalat" w:eastAsia="GHEA Grapalat" w:hAnsi="GHEA Grapalat" w:cs="GHEA Grapalat"/>
              </w:rPr>
            </w:pPr>
          </w:p>
        </w:tc>
      </w:tr>
    </w:tbl>
    <w:p w14:paraId="427A20F1" w14:textId="77777777" w:rsidR="00B05E6D" w:rsidRPr="00FD1EE4" w:rsidRDefault="00B05E6D" w:rsidP="00B05E6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05E6D" w:rsidRPr="00FD1EE4" w14:paraId="3F854305" w14:textId="77777777" w:rsidTr="003B0F55">
        <w:tc>
          <w:tcPr>
            <w:tcW w:w="2835" w:type="dxa"/>
            <w:shd w:val="clear" w:color="auto" w:fill="D9E2F3"/>
            <w:vAlign w:val="center"/>
          </w:tcPr>
          <w:p w14:paraId="624E9F2E"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D3D9B8C"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391524BE" w14:textId="77777777" w:rsidTr="003B0F55">
        <w:tc>
          <w:tcPr>
            <w:tcW w:w="2835" w:type="dxa"/>
            <w:shd w:val="clear" w:color="auto" w:fill="D9E2F3"/>
            <w:vAlign w:val="center"/>
          </w:tcPr>
          <w:p w14:paraId="7668E5B7"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31418196"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7D1BF844" w14:textId="77777777" w:rsidTr="003B0F55">
        <w:tc>
          <w:tcPr>
            <w:tcW w:w="2835" w:type="dxa"/>
            <w:shd w:val="clear" w:color="auto" w:fill="D9E2F3"/>
            <w:vAlign w:val="center"/>
          </w:tcPr>
          <w:p w14:paraId="7B2F7146"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6198BFB"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11D11FCE" w14:textId="77777777" w:rsidTr="003B0F55">
        <w:tc>
          <w:tcPr>
            <w:tcW w:w="2835" w:type="dxa"/>
            <w:shd w:val="clear" w:color="auto" w:fill="D9E2F3"/>
            <w:vAlign w:val="center"/>
          </w:tcPr>
          <w:p w14:paraId="351051F9"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E258E4E"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20FF7378" w14:textId="77777777" w:rsidTr="003B0F55">
        <w:tc>
          <w:tcPr>
            <w:tcW w:w="2835" w:type="dxa"/>
            <w:shd w:val="clear" w:color="auto" w:fill="D9E2F3"/>
            <w:vAlign w:val="center"/>
          </w:tcPr>
          <w:p w14:paraId="1EBDD0AB"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2FAF7C0"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6DA365C2" w14:textId="77777777" w:rsidTr="003B0F55">
        <w:trPr>
          <w:trHeight w:val="1361"/>
        </w:trPr>
        <w:tc>
          <w:tcPr>
            <w:tcW w:w="2835" w:type="dxa"/>
            <w:shd w:val="clear" w:color="auto" w:fill="D9E2F3"/>
            <w:vAlign w:val="center"/>
          </w:tcPr>
          <w:p w14:paraId="02FD79AC"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1315C01"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6893E37B" w14:textId="77777777" w:rsidTr="003B0F55">
        <w:tc>
          <w:tcPr>
            <w:tcW w:w="2835" w:type="dxa"/>
            <w:shd w:val="clear" w:color="auto" w:fill="D9E2F3"/>
            <w:vAlign w:val="center"/>
          </w:tcPr>
          <w:p w14:paraId="3083BAB0"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89DCB7A" w14:textId="77777777" w:rsidR="00B05E6D" w:rsidRPr="00FD1EE4" w:rsidRDefault="00B05E6D" w:rsidP="003B0F55">
            <w:pPr>
              <w:spacing w:before="240" w:after="240"/>
              <w:rPr>
                <w:rFonts w:ascii="GHEA Grapalat" w:eastAsia="GHEA Grapalat" w:hAnsi="GHEA Grapalat" w:cs="GHEA Grapalat"/>
              </w:rPr>
            </w:pPr>
          </w:p>
        </w:tc>
      </w:tr>
    </w:tbl>
    <w:p w14:paraId="0C8ACF90" w14:textId="77777777" w:rsidR="00B05E6D" w:rsidRPr="00574FF7" w:rsidRDefault="00B05E6D" w:rsidP="00B05E6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05E6D" w:rsidRPr="00FD1EE4" w14:paraId="5FC0B49C" w14:textId="77777777" w:rsidTr="003B0F55">
        <w:tc>
          <w:tcPr>
            <w:tcW w:w="2836" w:type="dxa"/>
            <w:shd w:val="clear" w:color="auto" w:fill="D9E2F3"/>
            <w:vAlign w:val="center"/>
          </w:tcPr>
          <w:p w14:paraId="44496DAD" w14:textId="77777777" w:rsidR="00B05E6D" w:rsidRPr="00FD1EE4" w:rsidRDefault="00B05E6D" w:rsidP="003B0F55">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0015FB0"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2A86CAF2" w14:textId="77777777" w:rsidTr="003B0F55">
        <w:tc>
          <w:tcPr>
            <w:tcW w:w="2836" w:type="dxa"/>
            <w:shd w:val="clear" w:color="auto" w:fill="D9E2F3"/>
            <w:vAlign w:val="center"/>
          </w:tcPr>
          <w:p w14:paraId="7EDD9E0F" w14:textId="77777777" w:rsidR="00B05E6D" w:rsidRPr="00FD1EE4" w:rsidRDefault="00B05E6D" w:rsidP="003B0F55">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17059A0A" w14:textId="1C3B5B8D" w:rsidR="00B05E6D" w:rsidRPr="00FD1EE4" w:rsidRDefault="00B05E6D" w:rsidP="003B0F5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14:paraId="4CF33D63" w14:textId="5A3AA27B" w:rsidR="00B05E6D" w:rsidRPr="00FD1EE4" w:rsidRDefault="00B05E6D" w:rsidP="003B0F5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14:paraId="10246070" w14:textId="77777777" w:rsidR="00B05E6D" w:rsidRPr="00FD1EE4" w:rsidRDefault="00B05E6D" w:rsidP="00B05E6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E9456D7" w14:textId="77777777" w:rsidR="00B05E6D" w:rsidRPr="00CB7DFD" w:rsidRDefault="00B05E6D" w:rsidP="00B05E6D">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BD4721C" w14:textId="77777777" w:rsidR="00B05E6D" w:rsidRPr="00FD1EE4" w:rsidRDefault="00B05E6D" w:rsidP="00B05E6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05E6D" w:rsidRPr="00FD1EE4" w14:paraId="3C327788" w14:textId="77777777" w:rsidTr="003B0F55">
        <w:tc>
          <w:tcPr>
            <w:tcW w:w="2837" w:type="dxa"/>
            <w:shd w:val="clear" w:color="auto" w:fill="D9E2F3"/>
            <w:vAlign w:val="center"/>
          </w:tcPr>
          <w:p w14:paraId="202A8D9E"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1B879A2D"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6F756C0C" w14:textId="77777777" w:rsidTr="003B0F55">
        <w:tc>
          <w:tcPr>
            <w:tcW w:w="2837" w:type="dxa"/>
            <w:shd w:val="clear" w:color="auto" w:fill="D9E2F3"/>
            <w:vAlign w:val="center"/>
          </w:tcPr>
          <w:p w14:paraId="7720654F"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30DB7DCA"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70D06036" w14:textId="77777777" w:rsidTr="003B0F55">
        <w:tc>
          <w:tcPr>
            <w:tcW w:w="2837" w:type="dxa"/>
            <w:shd w:val="clear" w:color="auto" w:fill="D9E2F3"/>
            <w:vAlign w:val="center"/>
          </w:tcPr>
          <w:p w14:paraId="06BEF502"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6CA0FE3"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412AE5B3" w14:textId="77777777" w:rsidTr="003B0F55">
        <w:tc>
          <w:tcPr>
            <w:tcW w:w="2837" w:type="dxa"/>
            <w:shd w:val="clear" w:color="auto" w:fill="D9E2F3"/>
            <w:vAlign w:val="center"/>
          </w:tcPr>
          <w:p w14:paraId="0507F547" w14:textId="77777777" w:rsidR="00B05E6D" w:rsidRPr="00FD1EE4" w:rsidRDefault="00B05E6D" w:rsidP="003B0F5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D59496F" w14:textId="7BA19E36" w:rsidR="00B05E6D" w:rsidRPr="00FD1EE4" w:rsidRDefault="00B05E6D" w:rsidP="003B0F5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14:paraId="0562FA59" w14:textId="2B693A5E" w:rsidR="00B05E6D" w:rsidRPr="00FD1EE4" w:rsidRDefault="00B05E6D" w:rsidP="003B0F5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14:paraId="25BAD4CD" w14:textId="77777777" w:rsidR="00B05E6D" w:rsidRPr="00FD1EE4" w:rsidRDefault="00B05E6D" w:rsidP="00B05E6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05E6D" w:rsidRPr="00FD1EE4" w14:paraId="47111867" w14:textId="77777777" w:rsidTr="003B0F55">
        <w:tc>
          <w:tcPr>
            <w:tcW w:w="2837" w:type="dxa"/>
            <w:shd w:val="clear" w:color="auto" w:fill="D9E2F3"/>
            <w:vAlign w:val="center"/>
          </w:tcPr>
          <w:p w14:paraId="0B828EF9" w14:textId="77777777" w:rsidR="00B05E6D" w:rsidRPr="00B047A2"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2AB39969"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2EDE4050" w14:textId="77777777" w:rsidTr="003B0F55">
        <w:tc>
          <w:tcPr>
            <w:tcW w:w="2837" w:type="dxa"/>
            <w:shd w:val="clear" w:color="auto" w:fill="D9E2F3"/>
            <w:vAlign w:val="center"/>
          </w:tcPr>
          <w:p w14:paraId="75E1F74A" w14:textId="77777777" w:rsidR="00B05E6D" w:rsidRPr="00FD1EE4" w:rsidRDefault="00B05E6D" w:rsidP="003B0F5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78D8C3D8"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69D18EA4" w14:textId="77777777" w:rsidTr="003B0F55">
        <w:tc>
          <w:tcPr>
            <w:tcW w:w="2837" w:type="dxa"/>
            <w:shd w:val="clear" w:color="auto" w:fill="D9E2F3"/>
            <w:vAlign w:val="center"/>
          </w:tcPr>
          <w:p w14:paraId="1F5606DF"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42524944"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448153C0" w14:textId="77777777" w:rsidTr="003B0F55">
        <w:tc>
          <w:tcPr>
            <w:tcW w:w="2837" w:type="dxa"/>
            <w:shd w:val="clear" w:color="auto" w:fill="D9E2F3"/>
            <w:vAlign w:val="center"/>
          </w:tcPr>
          <w:p w14:paraId="275A1AB9" w14:textId="77777777" w:rsidR="00B05E6D" w:rsidRPr="00FD1EE4" w:rsidRDefault="00B05E6D" w:rsidP="003B0F5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6BFE953" w14:textId="1F1F01BE" w:rsidR="00B05E6D" w:rsidRPr="00FD1EE4" w:rsidRDefault="00B05E6D" w:rsidP="003B0F5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14:paraId="4B66DEE2" w14:textId="7809A50D" w:rsidR="00B05E6D" w:rsidRPr="00FD1EE4" w:rsidRDefault="00B05E6D" w:rsidP="003B0F5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14:paraId="3076C9D0" w14:textId="77777777" w:rsidR="00B05E6D" w:rsidRPr="00FD1EE4" w:rsidRDefault="00B05E6D" w:rsidP="00B05E6D">
      <w:pPr>
        <w:rPr>
          <w:rFonts w:ascii="GHEA Grapalat" w:eastAsia="GHEA Grapalat" w:hAnsi="GHEA Grapalat" w:cs="GHEA Grapalat"/>
          <w:b/>
        </w:rPr>
      </w:pPr>
      <w:r w:rsidRPr="00FD1EE4">
        <w:rPr>
          <w:rFonts w:ascii="GHEA Grapalat" w:hAnsi="GHEA Grapalat"/>
        </w:rPr>
        <w:br w:type="page"/>
      </w:r>
    </w:p>
    <w:p w14:paraId="5828FAF7" w14:textId="77777777" w:rsidR="00B05E6D" w:rsidRPr="00FD1EE4" w:rsidRDefault="00B05E6D" w:rsidP="00B05E6D">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3730BDBB" w14:textId="77777777" w:rsidR="00B05E6D" w:rsidRPr="00FD1EE4" w:rsidRDefault="00B05E6D" w:rsidP="00B05E6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05E6D" w:rsidRPr="00FD1EE4" w14:paraId="6FF7EFC6" w14:textId="77777777" w:rsidTr="003B0F55">
        <w:tc>
          <w:tcPr>
            <w:tcW w:w="2836" w:type="dxa"/>
            <w:shd w:val="clear" w:color="auto" w:fill="D9E2F3"/>
            <w:vAlign w:val="center"/>
          </w:tcPr>
          <w:p w14:paraId="63EB8D44"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5E975DD7"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0B66AAB3" w14:textId="77777777" w:rsidTr="003B0F55">
        <w:tc>
          <w:tcPr>
            <w:tcW w:w="2836" w:type="dxa"/>
            <w:shd w:val="clear" w:color="auto" w:fill="D9E2F3"/>
            <w:vAlign w:val="center"/>
          </w:tcPr>
          <w:p w14:paraId="15B663A3"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11191C7D"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3D2EB4D1" w14:textId="77777777" w:rsidTr="003B0F55">
        <w:tc>
          <w:tcPr>
            <w:tcW w:w="2836" w:type="dxa"/>
            <w:shd w:val="clear" w:color="auto" w:fill="D9E2F3"/>
            <w:vAlign w:val="center"/>
          </w:tcPr>
          <w:p w14:paraId="7CAF4CD8"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C240708"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630062E5" w14:textId="77777777" w:rsidTr="003B0F55">
        <w:tc>
          <w:tcPr>
            <w:tcW w:w="2836" w:type="dxa"/>
            <w:shd w:val="clear" w:color="auto" w:fill="D9E2F3"/>
            <w:vAlign w:val="center"/>
          </w:tcPr>
          <w:p w14:paraId="43DB99F5"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5AAE1249"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5EBF88BB" w14:textId="77777777" w:rsidTr="003B0F55">
        <w:tc>
          <w:tcPr>
            <w:tcW w:w="2836" w:type="dxa"/>
            <w:shd w:val="clear" w:color="auto" w:fill="D9E2F3"/>
            <w:vAlign w:val="center"/>
          </w:tcPr>
          <w:p w14:paraId="20DEC602"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D5EF3E6"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04EBA333" w14:textId="77777777" w:rsidTr="003B0F55">
        <w:tc>
          <w:tcPr>
            <w:tcW w:w="2836" w:type="dxa"/>
            <w:shd w:val="clear" w:color="auto" w:fill="D9E2F3"/>
            <w:vAlign w:val="center"/>
          </w:tcPr>
          <w:p w14:paraId="74ED6764"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52A45206" w14:textId="77777777" w:rsidR="00B05E6D" w:rsidRPr="00FD1EE4" w:rsidRDefault="00B05E6D" w:rsidP="003B0F55">
            <w:pPr>
              <w:spacing w:before="240" w:after="240"/>
              <w:rPr>
                <w:rFonts w:ascii="GHEA Grapalat" w:eastAsia="GHEA Grapalat" w:hAnsi="GHEA Grapalat" w:cs="GHEA Grapalat"/>
              </w:rPr>
            </w:pPr>
          </w:p>
        </w:tc>
      </w:tr>
    </w:tbl>
    <w:p w14:paraId="5EE08808" w14:textId="77777777" w:rsidR="00B05E6D" w:rsidRPr="00FD1EE4" w:rsidRDefault="00B05E6D" w:rsidP="00B05E6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05E6D" w:rsidRPr="00FD1EE4" w14:paraId="5762ABC3" w14:textId="77777777" w:rsidTr="003B0F55">
        <w:tc>
          <w:tcPr>
            <w:tcW w:w="2977" w:type="dxa"/>
            <w:shd w:val="clear" w:color="auto" w:fill="D9E2F3"/>
            <w:vAlign w:val="center"/>
          </w:tcPr>
          <w:p w14:paraId="66CF970F"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44E319D4"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44ED010E" w14:textId="77777777" w:rsidTr="003B0F55">
        <w:tc>
          <w:tcPr>
            <w:tcW w:w="2977" w:type="dxa"/>
            <w:shd w:val="clear" w:color="auto" w:fill="D9E2F3"/>
            <w:vAlign w:val="center"/>
          </w:tcPr>
          <w:p w14:paraId="7F643832"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42CCC6A2"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71EAC827" w14:textId="77777777" w:rsidTr="003B0F55">
        <w:tc>
          <w:tcPr>
            <w:tcW w:w="2977" w:type="dxa"/>
            <w:shd w:val="clear" w:color="auto" w:fill="D9E2F3"/>
            <w:vAlign w:val="center"/>
          </w:tcPr>
          <w:p w14:paraId="534E4582" w14:textId="77777777" w:rsidR="00B05E6D" w:rsidRPr="00FD1EE4" w:rsidRDefault="00B05E6D" w:rsidP="003B0F55">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7CCD7ABE"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0CAD5F13" w14:textId="77777777" w:rsidTr="003B0F55">
        <w:tc>
          <w:tcPr>
            <w:tcW w:w="2977" w:type="dxa"/>
            <w:shd w:val="clear" w:color="auto" w:fill="D9E2F3"/>
            <w:vAlign w:val="center"/>
          </w:tcPr>
          <w:p w14:paraId="570D6731" w14:textId="77777777" w:rsidR="00B05E6D" w:rsidRPr="00FD1EE4" w:rsidRDefault="00B05E6D" w:rsidP="003B0F55">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383CB9B6"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3F1C97C2" w14:textId="77777777" w:rsidTr="003B0F55">
        <w:tc>
          <w:tcPr>
            <w:tcW w:w="2977" w:type="dxa"/>
            <w:shd w:val="clear" w:color="auto" w:fill="D9E2F3"/>
            <w:vAlign w:val="center"/>
          </w:tcPr>
          <w:p w14:paraId="72251B37"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1491F97B" w14:textId="77777777" w:rsidR="00B05E6D" w:rsidRPr="00FD1EE4" w:rsidRDefault="00B05E6D" w:rsidP="003B0F55">
            <w:pPr>
              <w:spacing w:before="240" w:after="240"/>
              <w:rPr>
                <w:rFonts w:ascii="GHEA Grapalat" w:eastAsia="GHEA Grapalat" w:hAnsi="GHEA Grapalat" w:cs="GHEA Grapalat"/>
              </w:rPr>
            </w:pPr>
          </w:p>
        </w:tc>
      </w:tr>
    </w:tbl>
    <w:p w14:paraId="46F6D088" w14:textId="77777777" w:rsidR="00B05E6D" w:rsidRPr="00FD1EE4" w:rsidRDefault="00B05E6D" w:rsidP="00B05E6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05E6D" w:rsidRPr="00FD1EE4" w14:paraId="2E23F120" w14:textId="77777777" w:rsidTr="003B0F55">
        <w:tc>
          <w:tcPr>
            <w:tcW w:w="2943" w:type="dxa"/>
            <w:shd w:val="clear" w:color="auto" w:fill="D9E2F3"/>
            <w:vAlign w:val="center"/>
          </w:tcPr>
          <w:p w14:paraId="05AAD032"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0501B907"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57EBA227" w14:textId="77777777" w:rsidTr="003B0F55">
        <w:tc>
          <w:tcPr>
            <w:tcW w:w="2943" w:type="dxa"/>
            <w:shd w:val="clear" w:color="auto" w:fill="D9E2F3"/>
            <w:vAlign w:val="center"/>
          </w:tcPr>
          <w:p w14:paraId="33E61937"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1D621C7D"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2BCBFDB4" w14:textId="77777777" w:rsidTr="003B0F55">
        <w:tc>
          <w:tcPr>
            <w:tcW w:w="2943" w:type="dxa"/>
            <w:shd w:val="clear" w:color="auto" w:fill="D9E2F3"/>
            <w:vAlign w:val="center"/>
          </w:tcPr>
          <w:p w14:paraId="05B89B99" w14:textId="77777777" w:rsidR="00B05E6D" w:rsidRPr="00FD1EE4" w:rsidRDefault="00B05E6D" w:rsidP="003B0F55">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635DF80"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2E796766" w14:textId="77777777" w:rsidTr="003B0F55">
        <w:tc>
          <w:tcPr>
            <w:tcW w:w="2943" w:type="dxa"/>
            <w:shd w:val="clear" w:color="auto" w:fill="D9E2F3"/>
            <w:vAlign w:val="center"/>
          </w:tcPr>
          <w:p w14:paraId="4BD0B1D0" w14:textId="77777777" w:rsidR="00B05E6D" w:rsidRPr="00FD1EE4" w:rsidRDefault="00B05E6D" w:rsidP="003B0F55">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20426716" w14:textId="77777777" w:rsidR="00B05E6D" w:rsidRPr="00FD1EE4" w:rsidRDefault="00B05E6D" w:rsidP="003B0F55">
            <w:pPr>
              <w:spacing w:before="240" w:after="240"/>
              <w:rPr>
                <w:rFonts w:ascii="GHEA Grapalat" w:eastAsia="GHEA Grapalat" w:hAnsi="GHEA Grapalat" w:cs="GHEA Grapalat"/>
              </w:rPr>
            </w:pPr>
          </w:p>
        </w:tc>
      </w:tr>
    </w:tbl>
    <w:p w14:paraId="02807492" w14:textId="77777777" w:rsidR="00B05E6D" w:rsidRPr="00FD1EE4" w:rsidRDefault="00B05E6D" w:rsidP="00B05E6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05E6D" w:rsidRPr="00FD1EE4" w14:paraId="26881B8B" w14:textId="77777777" w:rsidTr="003B0F55">
        <w:tc>
          <w:tcPr>
            <w:tcW w:w="2837" w:type="dxa"/>
            <w:shd w:val="clear" w:color="auto" w:fill="D9E2F3"/>
            <w:vAlign w:val="center"/>
          </w:tcPr>
          <w:p w14:paraId="1504C794"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36937A1"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7308D78A" w14:textId="77777777" w:rsidTr="003B0F55">
        <w:tc>
          <w:tcPr>
            <w:tcW w:w="2837" w:type="dxa"/>
            <w:shd w:val="clear" w:color="auto" w:fill="D9E2F3"/>
            <w:vAlign w:val="center"/>
          </w:tcPr>
          <w:p w14:paraId="4E95674E"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54A903EF"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46D50EDF" w14:textId="77777777" w:rsidTr="003B0F55">
        <w:tc>
          <w:tcPr>
            <w:tcW w:w="2837" w:type="dxa"/>
            <w:shd w:val="clear" w:color="auto" w:fill="D9E2F3"/>
            <w:vAlign w:val="center"/>
          </w:tcPr>
          <w:p w14:paraId="3541C2AB"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36D5E593"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0B46EDB1" w14:textId="77777777" w:rsidTr="003B0F55">
        <w:tc>
          <w:tcPr>
            <w:tcW w:w="2837" w:type="dxa"/>
            <w:shd w:val="clear" w:color="auto" w:fill="D9E2F3"/>
            <w:vAlign w:val="center"/>
          </w:tcPr>
          <w:p w14:paraId="76A84C03"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3179087A" w14:textId="77777777" w:rsidR="00B05E6D" w:rsidRPr="00FD1EE4" w:rsidRDefault="00B05E6D" w:rsidP="003B0F55">
            <w:pPr>
              <w:spacing w:before="240" w:after="240"/>
              <w:rPr>
                <w:rFonts w:ascii="GHEA Grapalat" w:eastAsia="GHEA Grapalat" w:hAnsi="GHEA Grapalat" w:cs="GHEA Grapalat"/>
              </w:rPr>
            </w:pPr>
          </w:p>
        </w:tc>
      </w:tr>
    </w:tbl>
    <w:p w14:paraId="3B1949B6" w14:textId="77777777" w:rsidR="00B05E6D" w:rsidRPr="008C665F" w:rsidRDefault="00B05E6D" w:rsidP="00B05E6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05E6D" w:rsidRPr="00FD1EE4" w14:paraId="75046959" w14:textId="77777777" w:rsidTr="003B0F55">
        <w:trPr>
          <w:trHeight w:val="924"/>
        </w:trPr>
        <w:tc>
          <w:tcPr>
            <w:tcW w:w="9016" w:type="dxa"/>
            <w:gridSpan w:val="2"/>
            <w:vAlign w:val="center"/>
          </w:tcPr>
          <w:p w14:paraId="542D9D9D" w14:textId="0256E02F" w:rsidR="00B05E6D" w:rsidRPr="00FD1EE4" w:rsidRDefault="00B05E6D" w:rsidP="003B0F55">
            <w:pPr>
              <w:spacing w:before="240" w:after="240"/>
              <w:jc w:val="both"/>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B34CB6">
              <w:rPr>
                <w:rFonts w:ascii="GHEA Grapalat" w:eastAsia="GHEA Grapalat" w:hAnsi="GHEA Grapalat" w:cs="GHEA Grapalat"/>
                <w:lang w:val="hy-AM"/>
              </w:rPr>
              <w:t>а</w:t>
            </w:r>
            <w:r>
              <w:rPr>
                <w:rFonts w:ascii="GHEA Grapalat" w:eastAsia="GHEA Grapalat" w:hAnsi="GHEA Grapalat" w:cs="GHEA Grapalat"/>
              </w:rPr>
              <w:t>.</w:t>
            </w:r>
            <w:r w:rsidRPr="00FD1EE4">
              <w:rPr>
                <w:rFonts w:ascii="GHEA Grapalat" w:eastAsia="GHEA Grapalat" w:hAnsi="GHEA Grapalat" w:cs="GHEA Grapalat"/>
              </w:rPr>
              <w:t xml:space="preserve"> </w:t>
            </w:r>
            <w:r w:rsidRPr="00C76DD8">
              <w:rPr>
                <w:rFonts w:ascii="GHEA Grapalat" w:eastAsia="GHEA Grapalat" w:hAnsi="GHEA Grapalat" w:cs="GHEA Grapalat"/>
              </w:rPr>
              <w:t xml:space="preserve">прямо или косвенно владеет 20 и более процентами </w:t>
            </w:r>
            <w:r w:rsidRPr="004B3E79">
              <w:rPr>
                <w:rFonts w:ascii="GHEA Grapalat" w:eastAsia="GHEA Grapalat" w:hAnsi="GHEA Grapalat" w:cs="GHEA Grapalat"/>
              </w:rPr>
              <w:t>дающих право голоса долей</w:t>
            </w:r>
            <w:r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05E6D" w:rsidRPr="00FD1EE4" w14:paraId="3E86FB6D" w14:textId="77777777" w:rsidTr="003B0F55">
        <w:trPr>
          <w:trHeight w:val="684"/>
        </w:trPr>
        <w:tc>
          <w:tcPr>
            <w:tcW w:w="4508" w:type="dxa"/>
            <w:shd w:val="clear" w:color="auto" w:fill="D9E2F3"/>
            <w:vAlign w:val="center"/>
          </w:tcPr>
          <w:p w14:paraId="454A68F4"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52A92897"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5AF18539" w14:textId="77777777" w:rsidTr="003B0F55">
        <w:trPr>
          <w:trHeight w:val="1282"/>
        </w:trPr>
        <w:tc>
          <w:tcPr>
            <w:tcW w:w="4508" w:type="dxa"/>
            <w:shd w:val="clear" w:color="auto" w:fill="D9E2F3"/>
            <w:vAlign w:val="center"/>
          </w:tcPr>
          <w:p w14:paraId="5B6864E1"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EF2F53D" w14:textId="1609FD0B" w:rsidR="00B05E6D" w:rsidRPr="006B364D" w:rsidRDefault="00B05E6D" w:rsidP="003B0F55">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14:paraId="59B6F568" w14:textId="53A4DA79" w:rsidR="00B05E6D" w:rsidRPr="00F10CBA" w:rsidRDefault="00B05E6D" w:rsidP="003B0F55">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B05E6D" w:rsidRPr="00FD1EE4" w14:paraId="14D01CA6" w14:textId="77777777" w:rsidTr="003B0F55">
        <w:tc>
          <w:tcPr>
            <w:tcW w:w="9016" w:type="dxa"/>
            <w:gridSpan w:val="2"/>
            <w:vAlign w:val="center"/>
          </w:tcPr>
          <w:p w14:paraId="7E90D1DE" w14:textId="630744FA" w:rsidR="00B05E6D" w:rsidRPr="00FD1EE4" w:rsidRDefault="00B05E6D" w:rsidP="003B0F5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6F16E4">
              <w:rPr>
                <w:rFonts w:ascii="GHEA Grapalat" w:eastAsia="GHEA Grapalat" w:hAnsi="GHEA Grapalat" w:cs="GHEA Grapalat"/>
                <w:lang w:val="hy-AM"/>
              </w:rPr>
              <w:t>б</w:t>
            </w:r>
            <w:r w:rsidRPr="006F16E4">
              <w:rPr>
                <w:rFonts w:eastAsia="Cambria Math"/>
              </w:rPr>
              <w:t>․</w:t>
            </w:r>
            <w:r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B05E6D" w:rsidRPr="00FD1EE4" w14:paraId="6DE893FA" w14:textId="77777777" w:rsidTr="003B0F55">
        <w:tc>
          <w:tcPr>
            <w:tcW w:w="9016" w:type="dxa"/>
            <w:gridSpan w:val="2"/>
            <w:vAlign w:val="center"/>
          </w:tcPr>
          <w:p w14:paraId="0EE7CE78" w14:textId="47D3166B" w:rsidR="00B05E6D" w:rsidRPr="00FD1EE4" w:rsidRDefault="00B05E6D" w:rsidP="003B0F55">
            <w:pPr>
              <w:spacing w:before="240" w:after="240"/>
              <w:jc w:val="both"/>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801B2D">
              <w:rPr>
                <w:rFonts w:ascii="GHEA Grapalat" w:eastAsia="GHEA Grapalat" w:hAnsi="GHEA Grapalat" w:cs="GHEA Grapalat"/>
                <w:lang w:val="hy-AM"/>
              </w:rPr>
              <w:t>в</w:t>
            </w:r>
            <w:r>
              <w:rPr>
                <w:rFonts w:ascii="GHEA Grapalat" w:eastAsia="GHEA Grapalat" w:hAnsi="GHEA Grapalat" w:cs="GHEA Grapalat"/>
              </w:rPr>
              <w:t>.</w:t>
            </w:r>
            <w:r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BA30D4">
              <w:rPr>
                <w:rFonts w:ascii="GHEA Grapalat" w:eastAsia="GHEA Grapalat" w:hAnsi="GHEA Grapalat" w:cs="GHEA Grapalat"/>
              </w:rPr>
              <w:t>"</w:t>
            </w:r>
          </w:p>
        </w:tc>
      </w:tr>
    </w:tbl>
    <w:p w14:paraId="0E81DB7A" w14:textId="77777777" w:rsidR="00B05E6D" w:rsidRPr="00A5193B" w:rsidRDefault="00B05E6D" w:rsidP="00B05E6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05E6D" w:rsidRPr="00FD1EE4" w14:paraId="39D91D2C" w14:textId="77777777" w:rsidTr="003B0F55">
        <w:trPr>
          <w:trHeight w:val="924"/>
        </w:trPr>
        <w:tc>
          <w:tcPr>
            <w:tcW w:w="9016" w:type="dxa"/>
            <w:gridSpan w:val="2"/>
            <w:vAlign w:val="center"/>
          </w:tcPr>
          <w:p w14:paraId="26CDA253" w14:textId="19D5702E" w:rsidR="00B05E6D" w:rsidRPr="00FD1EE4" w:rsidRDefault="00B05E6D" w:rsidP="003B0F55">
            <w:pPr>
              <w:spacing w:before="240" w:after="240"/>
              <w:jc w:val="both"/>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9C7B43">
              <w:rPr>
                <w:rFonts w:ascii="GHEA Grapalat" w:eastAsia="GHEA Grapalat" w:hAnsi="GHEA Grapalat" w:cs="GHEA Grapalat"/>
                <w:lang w:val="hy-AM"/>
              </w:rPr>
              <w:t>а</w:t>
            </w:r>
            <w:r w:rsidRPr="00FD1EE4">
              <w:rPr>
                <w:rFonts w:eastAsia="Cambria Math"/>
              </w:rPr>
              <w:t>․</w:t>
            </w:r>
            <w:r w:rsidRPr="00FD1EE4">
              <w:rPr>
                <w:rFonts w:ascii="GHEA Grapalat" w:eastAsia="Cambria Math" w:hAnsi="GHEA Grapalat" w:cs="Cambria Math"/>
              </w:rPr>
              <w:t xml:space="preserve"> </w:t>
            </w:r>
            <w:r w:rsidRPr="00BC0F3A">
              <w:rPr>
                <w:rFonts w:ascii="GHEA Grapalat" w:eastAsia="GHEA Grapalat" w:hAnsi="GHEA Grapalat" w:cs="GHEA Grapalat"/>
              </w:rPr>
              <w:t xml:space="preserve">прямо или косвенно владеет 10 и более процентами </w:t>
            </w:r>
            <w:r w:rsidRPr="004B3E79">
              <w:rPr>
                <w:rFonts w:ascii="GHEA Grapalat" w:eastAsia="GHEA Grapalat" w:hAnsi="GHEA Grapalat" w:cs="GHEA Grapalat"/>
              </w:rPr>
              <w:t>дающих право голоса долей</w:t>
            </w:r>
            <w:r w:rsidRPr="00C76DD8">
              <w:rPr>
                <w:rFonts w:ascii="GHEA Grapalat" w:eastAsia="GHEA Grapalat" w:hAnsi="GHEA Grapalat" w:cs="GHEA Grapalat"/>
              </w:rPr>
              <w:t xml:space="preserve"> (акций, паев) </w:t>
            </w:r>
            <w:r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Pr="00BC0F3A">
              <w:rPr>
                <w:rFonts w:ascii="GHEA Grapalat" w:eastAsia="GHEA Grapalat" w:hAnsi="GHEA Grapalat" w:cs="GHEA Grapalat"/>
              </w:rPr>
              <w:lastRenderedPageBreak/>
              <w:t>юридического лица</w:t>
            </w:r>
          </w:p>
        </w:tc>
      </w:tr>
      <w:tr w:rsidR="00B05E6D" w:rsidRPr="00FD1EE4" w14:paraId="01C2DD1D" w14:textId="77777777" w:rsidTr="003B0F55">
        <w:trPr>
          <w:trHeight w:val="684"/>
        </w:trPr>
        <w:tc>
          <w:tcPr>
            <w:tcW w:w="4508" w:type="dxa"/>
            <w:shd w:val="clear" w:color="auto" w:fill="D9E2F3"/>
            <w:vAlign w:val="center"/>
          </w:tcPr>
          <w:p w14:paraId="594104B6"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vAlign w:val="center"/>
          </w:tcPr>
          <w:p w14:paraId="2E5EB141"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1CBB838A" w14:textId="77777777" w:rsidTr="003B0F55">
        <w:trPr>
          <w:trHeight w:val="1282"/>
        </w:trPr>
        <w:tc>
          <w:tcPr>
            <w:tcW w:w="4508" w:type="dxa"/>
            <w:shd w:val="clear" w:color="auto" w:fill="D9E2F3"/>
            <w:vAlign w:val="center"/>
          </w:tcPr>
          <w:p w14:paraId="2BA9547D"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1A1B06AC" w14:textId="69477BE1" w:rsidR="00B05E6D" w:rsidRPr="00C843BA" w:rsidRDefault="00B05E6D" w:rsidP="003B0F55">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14:paraId="19DBB500" w14:textId="34EBBE90" w:rsidR="00B05E6D" w:rsidRPr="00C843BA" w:rsidRDefault="00B05E6D" w:rsidP="003B0F55">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B05E6D" w:rsidRPr="00FD1EE4" w14:paraId="285036B0" w14:textId="77777777" w:rsidTr="003B0F55">
        <w:tc>
          <w:tcPr>
            <w:tcW w:w="9016" w:type="dxa"/>
            <w:gridSpan w:val="2"/>
            <w:vAlign w:val="center"/>
          </w:tcPr>
          <w:p w14:paraId="60B203FF" w14:textId="58B38F6E" w:rsidR="00B05E6D" w:rsidRPr="00FD1EE4" w:rsidRDefault="00B05E6D" w:rsidP="003B0F5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D654B4">
              <w:rPr>
                <w:rFonts w:ascii="GHEA Grapalat" w:eastAsia="GHEA Grapalat" w:hAnsi="GHEA Grapalat" w:cs="GHEA Grapalat"/>
                <w:lang w:val="hy-AM"/>
              </w:rPr>
              <w:t>б</w:t>
            </w:r>
            <w:r w:rsidRPr="00D654B4">
              <w:rPr>
                <w:rFonts w:eastAsia="Cambria Math"/>
              </w:rPr>
              <w:t>․</w:t>
            </w:r>
            <w:r w:rsidRPr="00D654B4">
              <w:rPr>
                <w:rFonts w:ascii="GHEA Grapalat" w:eastAsia="Cambria Math" w:hAnsi="GHEA Grapalat" w:cs="Cambria Math"/>
              </w:rPr>
              <w:t xml:space="preserve"> </w:t>
            </w:r>
            <w:r w:rsidRPr="00D654B4">
              <w:rPr>
                <w:rFonts w:ascii="GHEA Grapalat" w:eastAsia="GHEA Grapalat" w:hAnsi="GHEA Grapalat" w:cs="GHEA Grapalat"/>
              </w:rPr>
              <w:t xml:space="preserve">имеет право назначать или </w:t>
            </w:r>
            <w:r w:rsidRPr="00D654B4">
              <w:rPr>
                <w:rFonts w:ascii="GHEA Grapalat" w:eastAsia="GHEA Grapalat" w:hAnsi="GHEA Grapalat" w:cs="GHEA Grapalat"/>
                <w:lang w:eastAsia="hy-AM"/>
              </w:rPr>
              <w:t>освобождать</w:t>
            </w:r>
            <w:r w:rsidRPr="00D654B4">
              <w:rPr>
                <w:rFonts w:ascii="GHEA Grapalat" w:eastAsia="GHEA Grapalat" w:hAnsi="GHEA Grapalat" w:cs="GHEA Grapalat"/>
              </w:rPr>
              <w:t xml:space="preserve"> большинство членов органов управления юридического лица</w:t>
            </w:r>
          </w:p>
        </w:tc>
      </w:tr>
      <w:tr w:rsidR="00B05E6D" w:rsidRPr="00FD1EE4" w14:paraId="71C49577" w14:textId="77777777" w:rsidTr="003B0F55">
        <w:tc>
          <w:tcPr>
            <w:tcW w:w="9016" w:type="dxa"/>
            <w:gridSpan w:val="2"/>
            <w:vAlign w:val="center"/>
          </w:tcPr>
          <w:p w14:paraId="284ECABE" w14:textId="04599C72" w:rsidR="00B05E6D" w:rsidRPr="00FD1EE4" w:rsidRDefault="00B05E6D" w:rsidP="003B0F5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1104ED">
              <w:rPr>
                <w:rFonts w:ascii="GHEA Grapalat" w:eastAsia="GHEA Grapalat" w:hAnsi="GHEA Grapalat" w:cs="GHEA Grapalat"/>
                <w:lang w:val="hy-AM"/>
              </w:rPr>
              <w:t>в</w:t>
            </w:r>
            <w:r w:rsidRPr="00FD1EE4">
              <w:rPr>
                <w:rFonts w:eastAsia="Cambria Math"/>
              </w:rPr>
              <w:t>․</w:t>
            </w:r>
            <w:r w:rsidRPr="00FD1EE4">
              <w:rPr>
                <w:rFonts w:ascii="GHEA Grapalat" w:eastAsia="Cambria Math" w:hAnsi="GHEA Grapalat" w:cs="Cambria Math"/>
              </w:rPr>
              <w:t xml:space="preserve"> </w:t>
            </w:r>
            <w:r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05E6D" w:rsidRPr="00FD1EE4" w14:paraId="27716748" w14:textId="77777777" w:rsidTr="003B0F55">
        <w:tc>
          <w:tcPr>
            <w:tcW w:w="9016" w:type="dxa"/>
            <w:gridSpan w:val="2"/>
            <w:vAlign w:val="center"/>
          </w:tcPr>
          <w:p w14:paraId="1DA6EA26" w14:textId="323011A1" w:rsidR="00B05E6D" w:rsidRPr="00FD1EE4" w:rsidRDefault="00B05E6D" w:rsidP="003B0F5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9839CB">
              <w:rPr>
                <w:rFonts w:ascii="GHEA Grapalat" w:eastAsia="GHEA Grapalat" w:hAnsi="GHEA Grapalat" w:cs="GHEA Grapalat"/>
                <w:lang w:val="hy-AM"/>
              </w:rPr>
              <w:t>г</w:t>
            </w:r>
            <w:r w:rsidRPr="00FD1EE4">
              <w:rPr>
                <w:rFonts w:eastAsia="Cambria Math"/>
              </w:rPr>
              <w:t>․</w:t>
            </w:r>
            <w:r w:rsidRPr="00FD1EE4">
              <w:rPr>
                <w:rFonts w:ascii="GHEA Grapalat" w:eastAsia="Cambria Math" w:hAnsi="GHEA Grapalat" w:cs="Cambria Math"/>
              </w:rPr>
              <w:t xml:space="preserve"> </w:t>
            </w:r>
            <w:r w:rsidRPr="00F84F06">
              <w:rPr>
                <w:rFonts w:ascii="GHEA Grapalat" w:eastAsia="GHEA Grapalat" w:hAnsi="GHEA Grapalat" w:cs="GHEA Grapalat"/>
              </w:rPr>
              <w:t xml:space="preserve">осуществляет реальный (фактический) контроль за юридическим лицом </w:t>
            </w:r>
            <w:r>
              <w:rPr>
                <w:rFonts w:ascii="GHEA Grapalat" w:eastAsia="GHEA Grapalat" w:hAnsi="GHEA Grapalat" w:cs="GHEA Grapalat"/>
              </w:rPr>
              <w:t>иными</w:t>
            </w:r>
            <w:r w:rsidRPr="00F84F06">
              <w:rPr>
                <w:rFonts w:ascii="GHEA Grapalat" w:eastAsia="GHEA Grapalat" w:hAnsi="GHEA Grapalat" w:cs="GHEA Grapalat"/>
              </w:rPr>
              <w:t xml:space="preserve"> средствами</w:t>
            </w:r>
          </w:p>
        </w:tc>
      </w:tr>
      <w:tr w:rsidR="00B05E6D" w:rsidRPr="00FD1EE4" w14:paraId="7DD6CC67" w14:textId="77777777" w:rsidTr="003B0F55">
        <w:tc>
          <w:tcPr>
            <w:tcW w:w="9016" w:type="dxa"/>
            <w:gridSpan w:val="2"/>
            <w:vAlign w:val="center"/>
          </w:tcPr>
          <w:p w14:paraId="449406D4" w14:textId="68770B79" w:rsidR="00B05E6D" w:rsidRPr="00FD1EE4" w:rsidRDefault="00B05E6D" w:rsidP="003B0F5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331D0E">
              <w:rPr>
                <w:rFonts w:ascii="GHEA Grapalat" w:eastAsia="GHEA Grapalat" w:hAnsi="GHEA Grapalat" w:cs="GHEA Grapalat"/>
                <w:lang w:val="hy-AM"/>
              </w:rPr>
              <w:t>д</w:t>
            </w:r>
            <w:r w:rsidRPr="00FD1EE4">
              <w:rPr>
                <w:rFonts w:eastAsia="Cambria Math"/>
              </w:rPr>
              <w:t>․</w:t>
            </w:r>
            <w:r w:rsidRPr="00FD1EE4">
              <w:rPr>
                <w:rFonts w:ascii="GHEA Grapalat" w:eastAsia="Cambria Math" w:hAnsi="GHEA Grapalat" w:cs="Cambria Math"/>
              </w:rPr>
              <w:t xml:space="preserve"> </w:t>
            </w:r>
            <w:r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Pr="00F36505">
              <w:rPr>
                <w:rFonts w:ascii="GHEA Grapalat" w:eastAsia="GHEA Grapalat" w:hAnsi="GHEA Grapalat" w:cs="GHEA Grapalat"/>
              </w:rPr>
              <w:t xml:space="preserve"> "а" - "г"</w:t>
            </w:r>
          </w:p>
        </w:tc>
      </w:tr>
    </w:tbl>
    <w:p w14:paraId="346C8002" w14:textId="77777777" w:rsidR="00B05E6D" w:rsidRPr="00FD1EE4" w:rsidRDefault="00B05E6D" w:rsidP="00B05E6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05E6D" w:rsidRPr="00FD1EE4" w14:paraId="32389E47" w14:textId="77777777" w:rsidTr="003B0F55">
        <w:tc>
          <w:tcPr>
            <w:tcW w:w="2837" w:type="dxa"/>
            <w:shd w:val="clear" w:color="auto" w:fill="D9E2F3"/>
            <w:vAlign w:val="center"/>
          </w:tcPr>
          <w:p w14:paraId="4177987B" w14:textId="77777777" w:rsidR="00B05E6D" w:rsidRPr="00FD1EE4" w:rsidRDefault="00B05E6D" w:rsidP="003B0F55">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42172AA"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79EFFF5D" w14:textId="77777777" w:rsidTr="003B0F55">
        <w:tc>
          <w:tcPr>
            <w:tcW w:w="2837" w:type="dxa"/>
            <w:shd w:val="clear" w:color="auto" w:fill="D9E2F3"/>
            <w:vAlign w:val="center"/>
          </w:tcPr>
          <w:p w14:paraId="411CDE50" w14:textId="77777777" w:rsidR="00B05E6D" w:rsidRPr="00FD1EE4" w:rsidRDefault="00B05E6D" w:rsidP="003B0F55">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0B8978B6" w14:textId="5F43BF4E" w:rsidR="00B05E6D" w:rsidRPr="00B23852" w:rsidRDefault="00B05E6D" w:rsidP="003B0F55">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14:paraId="33E882D5" w14:textId="6AF173DE" w:rsidR="00B05E6D" w:rsidRPr="00FD1EE4" w:rsidRDefault="00B05E6D" w:rsidP="003B0F5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B05E6D" w:rsidRPr="00FD1EE4" w14:paraId="0D34E228" w14:textId="77777777" w:rsidTr="003B0F55">
        <w:tc>
          <w:tcPr>
            <w:tcW w:w="2837" w:type="dxa"/>
            <w:shd w:val="clear" w:color="auto" w:fill="D9E2F3"/>
            <w:vAlign w:val="center"/>
          </w:tcPr>
          <w:p w14:paraId="072498C3" w14:textId="77777777" w:rsidR="00B05E6D" w:rsidRPr="00FD1EE4" w:rsidRDefault="00B05E6D" w:rsidP="003B0F55">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22051BA0" w14:textId="18AC8B1C" w:rsidR="00B05E6D" w:rsidRPr="005600B4" w:rsidRDefault="00B05E6D" w:rsidP="003B0F55">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14:paraId="3901981A" w14:textId="67C803AC" w:rsidR="00B05E6D" w:rsidRPr="005600B4" w:rsidRDefault="00B05E6D" w:rsidP="003B0F55">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14:paraId="40D4E1A9" w14:textId="77777777" w:rsidR="00B05E6D" w:rsidRPr="00FD1EE4" w:rsidRDefault="00B05E6D" w:rsidP="00B05E6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05E6D" w:rsidRPr="00FD1EE4" w14:paraId="5083523D" w14:textId="77777777" w:rsidTr="003B0F55">
        <w:tc>
          <w:tcPr>
            <w:tcW w:w="2837" w:type="dxa"/>
            <w:shd w:val="clear" w:color="auto" w:fill="D9E2F3"/>
            <w:vAlign w:val="center"/>
          </w:tcPr>
          <w:p w14:paraId="41E1F506"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1481BED9"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6DD38114" w14:textId="77777777" w:rsidTr="003B0F55">
        <w:tc>
          <w:tcPr>
            <w:tcW w:w="2837" w:type="dxa"/>
            <w:shd w:val="clear" w:color="auto" w:fill="D9E2F3"/>
            <w:vAlign w:val="center"/>
          </w:tcPr>
          <w:p w14:paraId="58F6CBF8"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0EFBD2D2" w14:textId="77777777" w:rsidR="00B05E6D" w:rsidRPr="00FD1EE4" w:rsidRDefault="00B05E6D" w:rsidP="003B0F55">
            <w:pPr>
              <w:spacing w:before="240" w:after="240"/>
              <w:rPr>
                <w:rFonts w:ascii="GHEA Grapalat" w:eastAsia="GHEA Grapalat" w:hAnsi="GHEA Grapalat" w:cs="GHEA Grapalat"/>
              </w:rPr>
            </w:pPr>
          </w:p>
        </w:tc>
      </w:tr>
    </w:tbl>
    <w:p w14:paraId="660BBE58" w14:textId="77777777" w:rsidR="00B05E6D" w:rsidRPr="00FD1EE4" w:rsidRDefault="00B05E6D" w:rsidP="00B05E6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6B922D54" w14:textId="77777777" w:rsidR="00B05E6D" w:rsidRPr="00FD1EE4" w:rsidRDefault="00B05E6D" w:rsidP="00B05E6D">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61E1D6EA" w14:textId="77777777" w:rsidR="00B05E6D" w:rsidRPr="00FD1EE4" w:rsidRDefault="00B05E6D" w:rsidP="00B05E6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05E6D" w:rsidRPr="00FD1EE4" w14:paraId="33DAF714" w14:textId="77777777" w:rsidTr="003B0F55">
        <w:tc>
          <w:tcPr>
            <w:tcW w:w="2835" w:type="dxa"/>
            <w:shd w:val="clear" w:color="auto" w:fill="D9E2F3"/>
            <w:vAlign w:val="center"/>
          </w:tcPr>
          <w:p w14:paraId="2FFEC253"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B71B288"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546C7E2A" w14:textId="77777777" w:rsidTr="003B0F55">
        <w:tc>
          <w:tcPr>
            <w:tcW w:w="2835" w:type="dxa"/>
            <w:shd w:val="clear" w:color="auto" w:fill="D9E2F3"/>
            <w:vAlign w:val="center"/>
          </w:tcPr>
          <w:p w14:paraId="724594C7"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2698050"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430EFA41" w14:textId="77777777" w:rsidTr="003B0F55">
        <w:tc>
          <w:tcPr>
            <w:tcW w:w="2835" w:type="dxa"/>
            <w:shd w:val="clear" w:color="auto" w:fill="D9E2F3"/>
            <w:vAlign w:val="center"/>
          </w:tcPr>
          <w:p w14:paraId="6130E9E5"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2C89F1D3"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61E5C8A5" w14:textId="77777777" w:rsidTr="003B0F55">
        <w:tc>
          <w:tcPr>
            <w:tcW w:w="2835" w:type="dxa"/>
            <w:shd w:val="clear" w:color="auto" w:fill="D9E2F3"/>
            <w:vAlign w:val="center"/>
          </w:tcPr>
          <w:p w14:paraId="30A357D8"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056DD735"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110E5A63" w14:textId="77777777" w:rsidTr="003B0F55">
        <w:tc>
          <w:tcPr>
            <w:tcW w:w="2835" w:type="dxa"/>
            <w:shd w:val="clear" w:color="auto" w:fill="D9E2F3"/>
            <w:vAlign w:val="center"/>
          </w:tcPr>
          <w:p w14:paraId="474F4B37"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48055EB0"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3DD703F7" w14:textId="77777777" w:rsidTr="003B0F55">
        <w:tc>
          <w:tcPr>
            <w:tcW w:w="2835" w:type="dxa"/>
            <w:shd w:val="clear" w:color="auto" w:fill="D9E2F3"/>
            <w:vAlign w:val="center"/>
          </w:tcPr>
          <w:p w14:paraId="6EAE3046"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2B7EE2FE"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3FE557D6" w14:textId="77777777" w:rsidTr="003B0F55">
        <w:tc>
          <w:tcPr>
            <w:tcW w:w="2835" w:type="dxa"/>
            <w:shd w:val="clear" w:color="auto" w:fill="D9E2F3"/>
            <w:vAlign w:val="center"/>
          </w:tcPr>
          <w:p w14:paraId="7CBFDE76"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7C65CDC" w14:textId="77777777" w:rsidR="00B05E6D" w:rsidRPr="00FD1EE4" w:rsidRDefault="00B05E6D" w:rsidP="003B0F55">
            <w:pPr>
              <w:spacing w:before="240" w:after="240"/>
              <w:rPr>
                <w:rFonts w:ascii="GHEA Grapalat" w:eastAsia="GHEA Grapalat" w:hAnsi="GHEA Grapalat" w:cs="GHEA Grapalat"/>
              </w:rPr>
            </w:pPr>
          </w:p>
        </w:tc>
      </w:tr>
    </w:tbl>
    <w:p w14:paraId="5C678681" w14:textId="77777777" w:rsidR="00B05E6D" w:rsidRPr="00FD1EE4" w:rsidRDefault="00B05E6D" w:rsidP="00B05E6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05E6D" w:rsidRPr="00FD1EE4" w14:paraId="6AD9F44E" w14:textId="77777777" w:rsidTr="003B0F55">
        <w:trPr>
          <w:trHeight w:val="853"/>
        </w:trPr>
        <w:tc>
          <w:tcPr>
            <w:tcW w:w="2835" w:type="dxa"/>
            <w:vMerge w:val="restart"/>
            <w:shd w:val="clear" w:color="auto" w:fill="D9E2F3"/>
            <w:vAlign w:val="center"/>
          </w:tcPr>
          <w:p w14:paraId="0A9FF3EF" w14:textId="77777777" w:rsidR="00B05E6D" w:rsidRPr="00FD1EE4" w:rsidRDefault="00B05E6D" w:rsidP="003B0F55">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355DCEF9"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7BA23C61" w14:textId="77777777" w:rsidTr="003B0F55">
        <w:trPr>
          <w:trHeight w:val="850"/>
        </w:trPr>
        <w:tc>
          <w:tcPr>
            <w:tcW w:w="2835" w:type="dxa"/>
            <w:vMerge/>
            <w:shd w:val="clear" w:color="auto" w:fill="D9E2F3"/>
            <w:vAlign w:val="center"/>
          </w:tcPr>
          <w:p w14:paraId="467E49F9" w14:textId="77777777" w:rsidR="00B05E6D" w:rsidRPr="00FD1EE4" w:rsidRDefault="00B05E6D" w:rsidP="003B0F5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5E8B630"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6FB01957" w14:textId="77777777" w:rsidTr="003B0F55">
        <w:trPr>
          <w:trHeight w:val="850"/>
        </w:trPr>
        <w:tc>
          <w:tcPr>
            <w:tcW w:w="2835" w:type="dxa"/>
            <w:vMerge/>
            <w:shd w:val="clear" w:color="auto" w:fill="D9E2F3"/>
            <w:vAlign w:val="center"/>
          </w:tcPr>
          <w:p w14:paraId="19F359A4" w14:textId="77777777" w:rsidR="00B05E6D" w:rsidRPr="00FD1EE4" w:rsidRDefault="00B05E6D" w:rsidP="003B0F5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7C29A8F"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3731649E" w14:textId="77777777" w:rsidTr="003B0F55">
        <w:trPr>
          <w:trHeight w:val="850"/>
        </w:trPr>
        <w:tc>
          <w:tcPr>
            <w:tcW w:w="2835" w:type="dxa"/>
            <w:vMerge/>
            <w:shd w:val="clear" w:color="auto" w:fill="D9E2F3"/>
            <w:vAlign w:val="center"/>
          </w:tcPr>
          <w:p w14:paraId="51C9240D" w14:textId="77777777" w:rsidR="00B05E6D" w:rsidRPr="00FD1EE4" w:rsidRDefault="00B05E6D" w:rsidP="003B0F5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78F3E5"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1976A19D" w14:textId="77777777" w:rsidTr="003B0F55">
        <w:trPr>
          <w:trHeight w:val="850"/>
        </w:trPr>
        <w:tc>
          <w:tcPr>
            <w:tcW w:w="2835" w:type="dxa"/>
            <w:vMerge/>
            <w:shd w:val="clear" w:color="auto" w:fill="D9E2F3"/>
            <w:vAlign w:val="center"/>
          </w:tcPr>
          <w:p w14:paraId="7CEDE5B9" w14:textId="77777777" w:rsidR="00B05E6D" w:rsidRPr="00FD1EE4" w:rsidRDefault="00B05E6D" w:rsidP="003B0F5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D92F2BA" w14:textId="77777777" w:rsidR="00B05E6D" w:rsidRPr="00FD1EE4" w:rsidRDefault="00B05E6D" w:rsidP="003B0F55">
            <w:pPr>
              <w:spacing w:before="240" w:after="240"/>
              <w:rPr>
                <w:rFonts w:ascii="GHEA Grapalat" w:eastAsia="GHEA Grapalat" w:hAnsi="GHEA Grapalat" w:cs="GHEA Grapalat"/>
              </w:rPr>
            </w:pPr>
          </w:p>
        </w:tc>
      </w:tr>
    </w:tbl>
    <w:p w14:paraId="7722C7EB" w14:textId="77777777" w:rsidR="00B05E6D" w:rsidRDefault="00B05E6D" w:rsidP="00B05E6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05E6D" w:rsidRPr="00FD1EE4" w14:paraId="007DA571" w14:textId="77777777" w:rsidTr="003B0F55">
        <w:tc>
          <w:tcPr>
            <w:tcW w:w="2835" w:type="dxa"/>
            <w:shd w:val="clear" w:color="auto" w:fill="D9E2F3"/>
            <w:vAlign w:val="center"/>
          </w:tcPr>
          <w:p w14:paraId="0C5C71F1"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18BEFDC"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0FC1A8C7" w14:textId="77777777" w:rsidTr="003B0F55">
        <w:tc>
          <w:tcPr>
            <w:tcW w:w="2835" w:type="dxa"/>
            <w:shd w:val="clear" w:color="auto" w:fill="D9E2F3"/>
            <w:vAlign w:val="center"/>
          </w:tcPr>
          <w:p w14:paraId="6F407D58"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18159A00" w14:textId="77777777" w:rsidR="00B05E6D" w:rsidRPr="00FD1EE4" w:rsidRDefault="00B05E6D" w:rsidP="003B0F55">
            <w:pPr>
              <w:spacing w:before="240" w:after="240"/>
              <w:rPr>
                <w:rFonts w:ascii="GHEA Grapalat" w:eastAsia="GHEA Grapalat" w:hAnsi="GHEA Grapalat" w:cs="GHEA Grapalat"/>
              </w:rPr>
            </w:pPr>
          </w:p>
        </w:tc>
      </w:tr>
    </w:tbl>
    <w:p w14:paraId="1374854E" w14:textId="77777777" w:rsidR="00B05E6D" w:rsidRPr="00FD1EE4" w:rsidRDefault="00B05E6D" w:rsidP="00B05E6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782ABED9" w14:textId="77777777" w:rsidR="00B05E6D" w:rsidRPr="00FD1EE4" w:rsidRDefault="00B05E6D" w:rsidP="00B05E6D">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B05E6D" w:rsidRPr="00FD1EE4" w14:paraId="66E58188" w14:textId="77777777" w:rsidTr="003B0F55">
        <w:tc>
          <w:tcPr>
            <w:tcW w:w="9016" w:type="dxa"/>
            <w:shd w:val="clear" w:color="auto" w:fill="DBE5F1" w:themeFill="accent1" w:themeFillTint="33"/>
          </w:tcPr>
          <w:p w14:paraId="1AE88FE8" w14:textId="77777777" w:rsidR="00B05E6D" w:rsidRPr="00FD1EE4" w:rsidRDefault="00B05E6D" w:rsidP="003B0F55">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05E6D" w:rsidRPr="00FD1EE4" w14:paraId="642257F4" w14:textId="77777777" w:rsidTr="003B0F55">
        <w:trPr>
          <w:trHeight w:val="10187"/>
        </w:trPr>
        <w:tc>
          <w:tcPr>
            <w:tcW w:w="9016" w:type="dxa"/>
          </w:tcPr>
          <w:p w14:paraId="0DA73ED6" w14:textId="77777777" w:rsidR="00B05E6D" w:rsidRPr="00FD1EE4" w:rsidRDefault="00B05E6D" w:rsidP="003B0F55">
            <w:pPr>
              <w:rPr>
                <w:rFonts w:ascii="GHEA Grapalat" w:eastAsia="GHEA Grapalat" w:hAnsi="GHEA Grapalat" w:cs="GHEA Grapalat"/>
                <w:b/>
                <w:color w:val="000000"/>
              </w:rPr>
            </w:pPr>
          </w:p>
        </w:tc>
      </w:tr>
    </w:tbl>
    <w:p w14:paraId="14951F08" w14:textId="77777777" w:rsidR="00B05E6D" w:rsidRPr="00FD1EE4" w:rsidRDefault="00B05E6D" w:rsidP="00B05E6D">
      <w:pPr>
        <w:pBdr>
          <w:top w:val="nil"/>
          <w:left w:val="nil"/>
          <w:bottom w:val="nil"/>
          <w:right w:val="nil"/>
          <w:between w:val="nil"/>
        </w:pBdr>
        <w:rPr>
          <w:rFonts w:ascii="GHEA Grapalat" w:eastAsia="GHEA Grapalat" w:hAnsi="GHEA Grapalat" w:cs="GHEA Grapalat"/>
          <w:b/>
          <w:color w:val="000000"/>
        </w:rPr>
      </w:pPr>
    </w:p>
    <w:p w14:paraId="37D44542" w14:textId="77777777" w:rsidR="00B05E6D" w:rsidRDefault="00B05E6D" w:rsidP="00B05E6D">
      <w:pPr>
        <w:rPr>
          <w:rFonts w:ascii="GHEA Grapalat" w:hAnsi="GHEA Grapalat"/>
          <w:b/>
        </w:rPr>
      </w:pPr>
    </w:p>
    <w:p w14:paraId="6571B62A" w14:textId="77777777" w:rsidR="00B05E6D" w:rsidRDefault="00B05E6D" w:rsidP="00B05E6D">
      <w:pPr>
        <w:rPr>
          <w:ins w:id="2" w:author="Inesa Kocharyan" w:date="2021-09-01T11:45:00Z"/>
          <w:rFonts w:ascii="GHEA Grapalat" w:hAnsi="GHEA Grapalat"/>
          <w:b/>
        </w:rPr>
      </w:pPr>
    </w:p>
    <w:p w14:paraId="56664425" w14:textId="77777777" w:rsidR="00B05E6D" w:rsidRDefault="00B05E6D" w:rsidP="00B05E6D">
      <w:pPr>
        <w:rPr>
          <w:rFonts w:ascii="GHEA Grapalat" w:hAnsi="GHEA Grapalat"/>
          <w:b/>
        </w:rPr>
      </w:pPr>
      <w:r>
        <w:rPr>
          <w:rFonts w:ascii="GHEA Grapalat" w:hAnsi="GHEA Grapalat"/>
          <w:b/>
        </w:rPr>
        <w:br w:type="page"/>
      </w:r>
    </w:p>
    <w:p w14:paraId="2C5125F2" w14:textId="77777777" w:rsidR="00B05E6D" w:rsidRPr="000306ED" w:rsidRDefault="00B05E6D" w:rsidP="00B05E6D">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40297AF9" w14:textId="77777777" w:rsidR="00B05E6D" w:rsidRPr="000306ED" w:rsidRDefault="00B05E6D" w:rsidP="00B05E6D">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125F75EE" w14:textId="77777777" w:rsidR="00B05E6D" w:rsidRPr="000306ED" w:rsidRDefault="00B05E6D" w:rsidP="00B05E6D">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33BEC45" w14:textId="77777777" w:rsidR="00B05E6D" w:rsidRPr="000306ED" w:rsidRDefault="00B05E6D" w:rsidP="00B05E6D">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CE417D7" w14:textId="77777777" w:rsidR="00B05E6D" w:rsidRPr="000306ED" w:rsidRDefault="00B05E6D" w:rsidP="00B05E6D">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357367DA" w14:textId="77777777" w:rsidR="00B05E6D" w:rsidRPr="000306ED" w:rsidRDefault="00B05E6D" w:rsidP="00B05E6D">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763DA62" w14:textId="77777777" w:rsidR="00B05E6D" w:rsidRPr="000306ED" w:rsidRDefault="00B05E6D" w:rsidP="00B05E6D">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3CBDA051" w14:textId="77777777" w:rsidR="00B05E6D" w:rsidRPr="000306ED" w:rsidRDefault="00B05E6D" w:rsidP="00B05E6D">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51BC1E8A" w14:textId="77777777" w:rsidR="00B05E6D" w:rsidRPr="000306ED" w:rsidRDefault="00B05E6D" w:rsidP="00B05E6D">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8EC692D" w14:textId="77777777" w:rsidR="00B05E6D" w:rsidRPr="000306ED" w:rsidRDefault="00B05E6D" w:rsidP="00B05E6D">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08BC367" w14:textId="77777777" w:rsidR="00B05E6D" w:rsidRPr="000306ED" w:rsidRDefault="00B05E6D" w:rsidP="00B05E6D">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CD4415F" w14:textId="77777777" w:rsidR="00B05E6D" w:rsidRPr="000306ED" w:rsidRDefault="00B05E6D" w:rsidP="00B05E6D">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5DCDC7D" w14:textId="77777777" w:rsidR="00B05E6D" w:rsidRPr="000306ED" w:rsidRDefault="00B05E6D" w:rsidP="00B05E6D">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5036E5F" w14:textId="77777777" w:rsidR="00B05E6D" w:rsidRPr="000306ED" w:rsidRDefault="00B05E6D" w:rsidP="00B05E6D">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FADE684" w14:textId="77777777" w:rsidR="00B05E6D" w:rsidRPr="000306ED" w:rsidRDefault="00B05E6D" w:rsidP="00B05E6D">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D710BAE" w14:textId="77777777" w:rsidR="00B05E6D" w:rsidRPr="000306ED" w:rsidRDefault="00B05E6D" w:rsidP="00B05E6D">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14D9CEC2" w14:textId="77777777" w:rsidR="00B05E6D" w:rsidRPr="000306ED" w:rsidRDefault="00B05E6D" w:rsidP="00B05E6D">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2DD92F7" w14:textId="77777777" w:rsidR="00B05E6D" w:rsidRPr="000306ED" w:rsidRDefault="00B05E6D" w:rsidP="00B05E6D">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306E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095BC0D6" w14:textId="77777777" w:rsidR="00B05E6D" w:rsidRPr="000306ED" w:rsidRDefault="00B05E6D" w:rsidP="00B05E6D">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0018094" w14:textId="77777777" w:rsidR="00B05E6D" w:rsidRPr="000306ED" w:rsidRDefault="00B05E6D" w:rsidP="00B05E6D">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74AE6606" w14:textId="77777777" w:rsidR="00B05E6D" w:rsidRPr="000306ED" w:rsidRDefault="00B05E6D" w:rsidP="00B05E6D">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618CF4F1" w14:textId="77777777" w:rsidR="00B05E6D" w:rsidRPr="000306ED" w:rsidRDefault="00B05E6D" w:rsidP="00B05E6D">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779DB46A" w14:textId="77777777" w:rsidR="00B05E6D" w:rsidRPr="000306ED" w:rsidRDefault="00B05E6D" w:rsidP="00B05E6D">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781F31CD" w14:textId="77777777" w:rsidR="00B05E6D" w:rsidRPr="000306ED" w:rsidRDefault="00B05E6D" w:rsidP="00B05E6D">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5FC689DF" w14:textId="77777777" w:rsidR="00B05E6D" w:rsidRPr="000306ED" w:rsidRDefault="00B05E6D" w:rsidP="00B05E6D">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5EA4085A" w14:textId="77777777" w:rsidR="00B05E6D" w:rsidRPr="000306ED" w:rsidRDefault="00B05E6D" w:rsidP="00B05E6D">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5E14474" w14:textId="77777777" w:rsidR="00B05E6D" w:rsidRPr="000306ED" w:rsidRDefault="00B05E6D" w:rsidP="00B05E6D">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E0BF53A" w14:textId="77777777" w:rsidR="00B05E6D" w:rsidRPr="000306ED" w:rsidRDefault="00B05E6D" w:rsidP="00B05E6D">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BCB78CD" w14:textId="77777777" w:rsidR="00B05E6D" w:rsidRPr="000306ED" w:rsidRDefault="00B05E6D" w:rsidP="00B05E6D">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77E63C4B" w14:textId="77777777" w:rsidR="00B05E6D" w:rsidRPr="000306ED" w:rsidRDefault="00B05E6D" w:rsidP="00B05E6D">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56A3F1C5" w14:textId="77777777" w:rsidR="00B05E6D" w:rsidRPr="000306ED" w:rsidRDefault="00B05E6D" w:rsidP="00B05E6D">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6A7EFB64" w14:textId="77777777" w:rsidR="00B05E6D" w:rsidRPr="000306ED" w:rsidRDefault="00B05E6D" w:rsidP="00B05E6D">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47F0997" w14:textId="77777777" w:rsidR="00B05E6D" w:rsidRPr="000306ED" w:rsidRDefault="00B05E6D" w:rsidP="00B05E6D">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89FACAA" w14:textId="77777777" w:rsidR="00B05E6D" w:rsidRPr="000306ED" w:rsidRDefault="00B05E6D" w:rsidP="00B05E6D">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0AFC22F" w14:textId="77777777" w:rsidR="00B05E6D" w:rsidRPr="000306ED" w:rsidRDefault="00B05E6D" w:rsidP="00B05E6D">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1B96967" w14:textId="77777777" w:rsidR="00B05E6D" w:rsidRPr="000306ED" w:rsidRDefault="00B05E6D" w:rsidP="00B05E6D">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03C0227E" w14:textId="77777777" w:rsidR="008D6BFF" w:rsidRPr="00F44365" w:rsidRDefault="008D6BFF">
      <w:pPr>
        <w:rPr>
          <w:rFonts w:ascii="GHEA Grapalat" w:hAnsi="GHEA Grapalat"/>
        </w:rPr>
      </w:pPr>
    </w:p>
    <w:p w14:paraId="33378A93" w14:textId="77777777" w:rsidR="00AD18F8" w:rsidRPr="00F44365" w:rsidRDefault="00AD18F8">
      <w:pPr>
        <w:rPr>
          <w:rFonts w:ascii="GHEA Grapalat" w:hAnsi="GHEA Grapalat"/>
        </w:rPr>
      </w:pPr>
    </w:p>
    <w:p w14:paraId="4EFBF1D8" w14:textId="77777777" w:rsidR="00AD18F8" w:rsidRPr="00F44365" w:rsidRDefault="00AD18F8">
      <w:pPr>
        <w:rPr>
          <w:rFonts w:ascii="GHEA Grapalat" w:hAnsi="GHEA Grapalat"/>
        </w:rPr>
      </w:pPr>
    </w:p>
    <w:p w14:paraId="07285BA1" w14:textId="77777777" w:rsidR="00AD18F8" w:rsidRPr="00F44365" w:rsidRDefault="00AD18F8">
      <w:pPr>
        <w:rPr>
          <w:rFonts w:ascii="GHEA Grapalat" w:hAnsi="GHEA Grapalat"/>
        </w:rPr>
      </w:pPr>
    </w:p>
    <w:p w14:paraId="3F60DCC8" w14:textId="77777777" w:rsidR="00AD18F8" w:rsidRPr="00F44365" w:rsidRDefault="00AD18F8">
      <w:pPr>
        <w:rPr>
          <w:rFonts w:ascii="GHEA Grapalat" w:hAnsi="GHEA Grapalat"/>
        </w:rPr>
      </w:pPr>
    </w:p>
    <w:p w14:paraId="3B8FBFA0" w14:textId="77777777" w:rsidR="00AD18F8" w:rsidRPr="00F44365" w:rsidRDefault="00AD18F8">
      <w:pPr>
        <w:rPr>
          <w:rFonts w:ascii="GHEA Grapalat" w:hAnsi="GHEA Grapalat"/>
        </w:rPr>
      </w:pPr>
    </w:p>
    <w:p w14:paraId="50663134" w14:textId="77777777" w:rsidR="00AD18F8" w:rsidRPr="00F44365" w:rsidRDefault="00AD18F8">
      <w:pPr>
        <w:rPr>
          <w:rFonts w:ascii="GHEA Grapalat" w:hAnsi="GHEA Grapalat"/>
        </w:rPr>
      </w:pPr>
    </w:p>
    <w:p w14:paraId="234A4608" w14:textId="77777777" w:rsidR="00AD18F8" w:rsidRPr="00F44365" w:rsidRDefault="00AD18F8">
      <w:pPr>
        <w:rPr>
          <w:rFonts w:ascii="GHEA Grapalat" w:hAnsi="GHEA Grapalat"/>
        </w:rPr>
      </w:pPr>
    </w:p>
    <w:p w14:paraId="4547F9E5" w14:textId="77777777" w:rsidR="00AD18F8" w:rsidRPr="00F44365" w:rsidRDefault="00AD18F8">
      <w:pPr>
        <w:rPr>
          <w:rFonts w:ascii="GHEA Grapalat" w:hAnsi="GHEA Grapalat"/>
        </w:rPr>
      </w:pPr>
    </w:p>
    <w:p w14:paraId="4843C319" w14:textId="77777777" w:rsidR="00AD18F8" w:rsidRPr="00F44365" w:rsidRDefault="00AD18F8">
      <w:pPr>
        <w:rPr>
          <w:rFonts w:ascii="GHEA Grapalat" w:hAnsi="GHEA Grapalat"/>
        </w:rPr>
      </w:pPr>
    </w:p>
    <w:p w14:paraId="29EC6BA6" w14:textId="77777777" w:rsidR="00AD18F8" w:rsidRPr="00F44365" w:rsidRDefault="00AD18F8">
      <w:pPr>
        <w:rPr>
          <w:rFonts w:ascii="GHEA Grapalat" w:hAnsi="GHEA Grapalat"/>
        </w:rPr>
      </w:pPr>
    </w:p>
    <w:p w14:paraId="56BAEEE5" w14:textId="77777777" w:rsidR="00AD18F8" w:rsidRPr="00F44365" w:rsidRDefault="00AD18F8">
      <w:pPr>
        <w:rPr>
          <w:rFonts w:ascii="GHEA Grapalat" w:hAnsi="GHEA Grapalat"/>
        </w:rPr>
      </w:pPr>
    </w:p>
    <w:p w14:paraId="2ACAE206" w14:textId="77777777" w:rsidR="00AD18F8" w:rsidRPr="00F44365" w:rsidRDefault="00AD18F8">
      <w:pPr>
        <w:rPr>
          <w:rFonts w:ascii="GHEA Grapalat" w:hAnsi="GHEA Grapalat"/>
        </w:rPr>
      </w:pPr>
    </w:p>
    <w:p w14:paraId="786A123A" w14:textId="77777777" w:rsidR="00AD18F8" w:rsidRPr="00F44365" w:rsidRDefault="00AD18F8">
      <w:pPr>
        <w:rPr>
          <w:rFonts w:ascii="GHEA Grapalat" w:hAnsi="GHEA Grapalat"/>
        </w:rPr>
      </w:pPr>
    </w:p>
    <w:p w14:paraId="7429AEA8" w14:textId="77777777" w:rsidR="00AD18F8" w:rsidRPr="00F44365" w:rsidRDefault="00AD18F8">
      <w:pPr>
        <w:rPr>
          <w:rFonts w:ascii="GHEA Grapalat" w:hAnsi="GHEA Grapalat"/>
        </w:rPr>
      </w:pPr>
    </w:p>
    <w:p w14:paraId="6AAD1656" w14:textId="77777777" w:rsidR="00AD18F8" w:rsidRPr="00F44365" w:rsidRDefault="00AD18F8">
      <w:pPr>
        <w:rPr>
          <w:rFonts w:ascii="GHEA Grapalat" w:hAnsi="GHEA Grapalat"/>
        </w:rPr>
      </w:pPr>
    </w:p>
    <w:p w14:paraId="4050249A" w14:textId="77777777" w:rsidR="00AD18F8" w:rsidRPr="00F44365" w:rsidRDefault="00AD18F8">
      <w:pPr>
        <w:rPr>
          <w:rFonts w:ascii="GHEA Grapalat" w:hAnsi="GHEA Grapalat"/>
        </w:rPr>
      </w:pPr>
    </w:p>
    <w:p w14:paraId="544D7204" w14:textId="77777777" w:rsidR="00AD18F8" w:rsidRPr="00F44365" w:rsidRDefault="00AD18F8">
      <w:pPr>
        <w:rPr>
          <w:rFonts w:ascii="GHEA Grapalat" w:hAnsi="GHEA Grapalat"/>
        </w:rPr>
      </w:pPr>
    </w:p>
    <w:p w14:paraId="5A0557EB" w14:textId="77777777" w:rsidR="00AD18F8" w:rsidRPr="00F44365" w:rsidRDefault="00AD18F8">
      <w:pPr>
        <w:rPr>
          <w:rFonts w:ascii="GHEA Grapalat" w:hAnsi="GHEA Grapalat"/>
        </w:rPr>
      </w:pPr>
    </w:p>
    <w:p w14:paraId="266C2611" w14:textId="77777777" w:rsidR="00AD18F8" w:rsidRPr="00F44365" w:rsidRDefault="00AD18F8">
      <w:pPr>
        <w:rPr>
          <w:rFonts w:ascii="GHEA Grapalat" w:hAnsi="GHEA Grapalat"/>
        </w:rPr>
      </w:pPr>
    </w:p>
    <w:p w14:paraId="13A4E771" w14:textId="77777777" w:rsidR="00AD18F8" w:rsidRPr="00F44365" w:rsidRDefault="00AD18F8">
      <w:pPr>
        <w:rPr>
          <w:rFonts w:ascii="GHEA Grapalat" w:hAnsi="GHEA Grapalat"/>
        </w:rPr>
      </w:pPr>
    </w:p>
    <w:p w14:paraId="6003798E" w14:textId="77777777" w:rsidR="00AD18F8" w:rsidRPr="00F44365" w:rsidRDefault="00AD18F8">
      <w:pPr>
        <w:rPr>
          <w:rFonts w:ascii="GHEA Grapalat" w:hAnsi="GHEA Grapalat"/>
        </w:rPr>
      </w:pPr>
    </w:p>
    <w:p w14:paraId="4696EA4C" w14:textId="77777777" w:rsidR="00AD18F8" w:rsidRPr="00F44365" w:rsidRDefault="00AD18F8">
      <w:pPr>
        <w:rPr>
          <w:rFonts w:ascii="GHEA Grapalat" w:hAnsi="GHEA Grapalat"/>
        </w:rPr>
      </w:pPr>
    </w:p>
    <w:p w14:paraId="793FBE93" w14:textId="77777777" w:rsidR="00AD18F8" w:rsidRPr="00F44365" w:rsidRDefault="00AD18F8">
      <w:pPr>
        <w:rPr>
          <w:rFonts w:ascii="GHEA Grapalat" w:hAnsi="GHEA Grapalat"/>
        </w:rPr>
      </w:pPr>
    </w:p>
    <w:p w14:paraId="2C345C56" w14:textId="77777777" w:rsidR="00AD18F8" w:rsidRPr="00F44365" w:rsidRDefault="00AD18F8">
      <w:pPr>
        <w:rPr>
          <w:rFonts w:ascii="GHEA Grapalat" w:hAnsi="GHEA Grapalat"/>
        </w:rPr>
      </w:pPr>
    </w:p>
    <w:p w14:paraId="43A89D05" w14:textId="77777777" w:rsidR="00AD18F8" w:rsidRPr="00F44365" w:rsidRDefault="00AD18F8">
      <w:pPr>
        <w:rPr>
          <w:rFonts w:ascii="GHEA Grapalat" w:hAnsi="GHEA Grapalat"/>
        </w:rPr>
      </w:pPr>
    </w:p>
    <w:p w14:paraId="33100D95" w14:textId="77777777" w:rsidR="00AD18F8" w:rsidRPr="00F44365" w:rsidRDefault="00AD18F8">
      <w:pPr>
        <w:rPr>
          <w:rFonts w:ascii="GHEA Grapalat" w:hAnsi="GHEA Grapalat"/>
        </w:rPr>
      </w:pPr>
    </w:p>
    <w:p w14:paraId="526A9A52" w14:textId="77777777" w:rsidR="00AD18F8" w:rsidRPr="00F44365" w:rsidRDefault="00AD18F8">
      <w:pPr>
        <w:rPr>
          <w:rFonts w:ascii="GHEA Grapalat" w:hAnsi="GHEA Grapalat"/>
        </w:rPr>
      </w:pPr>
    </w:p>
    <w:p w14:paraId="7CF7F23E" w14:textId="77777777" w:rsidR="00D043C1" w:rsidRPr="009044F1" w:rsidRDefault="00D043C1" w:rsidP="00D043C1">
      <w:pPr>
        <w:pStyle w:val="Heading3"/>
        <w:keepNext w:val="0"/>
        <w:widowControl w:val="0"/>
        <w:spacing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4F1536C0" w14:textId="6212B74E" w:rsidR="00D043C1" w:rsidRPr="009044F1" w:rsidRDefault="00D043C1" w:rsidP="00D043C1">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344167">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B05E6D">
        <w:rPr>
          <w:rFonts w:ascii="GHEA Grapalat" w:hAnsi="GHEA Grapalat"/>
          <w:i/>
          <w:sz w:val="24"/>
          <w:szCs w:val="24"/>
        </w:rPr>
        <w:t>«</w:t>
      </w:r>
      <w:r w:rsidR="00E312B0">
        <w:rPr>
          <w:rFonts w:ascii="GHEA Grapalat" w:hAnsi="GHEA Grapalat"/>
          <w:i/>
          <w:sz w:val="24"/>
          <w:szCs w:val="24"/>
        </w:rPr>
        <w:t>ՀՀ-ԱՄ-ԱՀԲՍ-ԳՀԱՊՁԲ-25/05</w:t>
      </w:r>
      <w:r w:rsidR="00B05E6D">
        <w:rPr>
          <w:rFonts w:ascii="GHEA Grapalat" w:hAnsi="GHEA Grapalat"/>
          <w:i/>
          <w:sz w:val="24"/>
          <w:szCs w:val="24"/>
        </w:rPr>
        <w:t>»</w:t>
      </w:r>
    </w:p>
    <w:p w14:paraId="7BE231E6" w14:textId="77777777" w:rsidR="00D043C1" w:rsidRPr="009044F1" w:rsidRDefault="00D043C1" w:rsidP="00D043C1">
      <w:pPr>
        <w:widowControl w:val="0"/>
        <w:ind w:left="567" w:right="565"/>
        <w:jc w:val="center"/>
        <w:rPr>
          <w:rFonts w:ascii="GHEA Grapalat" w:hAnsi="GHEA Grapalat"/>
          <w:b/>
        </w:rPr>
      </w:pPr>
    </w:p>
    <w:p w14:paraId="2FA12FB4" w14:textId="77777777" w:rsidR="00D043C1" w:rsidRPr="009044F1" w:rsidRDefault="00D043C1" w:rsidP="00D043C1">
      <w:pPr>
        <w:pStyle w:val="Heading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55AFDCA3" w14:textId="77777777" w:rsidR="00D043C1" w:rsidRPr="009044F1" w:rsidRDefault="00D043C1" w:rsidP="00D043C1">
      <w:pPr>
        <w:pStyle w:val="Heading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56B047A8" w14:textId="77777777" w:rsidR="00D043C1" w:rsidRPr="009044F1" w:rsidRDefault="00D043C1" w:rsidP="00D043C1">
      <w:pPr>
        <w:pStyle w:val="Heading3"/>
        <w:keepNext w:val="0"/>
        <w:widowControl w:val="0"/>
        <w:spacing w:line="240" w:lineRule="auto"/>
        <w:ind w:left="567" w:right="565"/>
        <w:rPr>
          <w:rFonts w:ascii="GHEA Grapalat" w:hAnsi="GHEA Grapalat" w:cs="Arial"/>
          <w:sz w:val="24"/>
          <w:szCs w:val="24"/>
        </w:rPr>
      </w:pPr>
    </w:p>
    <w:p w14:paraId="43B9EE31"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sidR="004E520F" w:rsidRPr="004E520F">
        <w:rPr>
          <w:rFonts w:ascii="GHEA Grapalat" w:hAnsi="GHEA Grapalat"/>
        </w:rPr>
        <w:t xml:space="preserve"> </w:t>
      </w:r>
      <w:r w:rsidR="004E520F" w:rsidRPr="009044F1">
        <w:rPr>
          <w:rFonts w:ascii="GHEA Grapalat" w:hAnsi="GHEA Grapalat"/>
        </w:rPr>
        <w:t>рамках</w:t>
      </w:r>
    </w:p>
    <w:p w14:paraId="4EF3B8CC" w14:textId="77777777" w:rsidR="00D043C1" w:rsidRPr="00430541" w:rsidRDefault="00D043C1" w:rsidP="00D043C1">
      <w:pPr>
        <w:widowControl w:val="0"/>
        <w:jc w:val="both"/>
        <w:rPr>
          <w:rFonts w:ascii="GHEA Grapalat" w:hAnsi="GHEA Grapalat" w:cs="Arial"/>
          <w:sz w:val="16"/>
          <w:u w:val="single"/>
        </w:rPr>
      </w:pPr>
      <w:r w:rsidRPr="00430541">
        <w:rPr>
          <w:rFonts w:ascii="GHEA Grapalat" w:hAnsi="GHEA Grapalat"/>
          <w:sz w:val="16"/>
        </w:rPr>
        <w:t>наименование участника</w:t>
      </w:r>
    </w:p>
    <w:p w14:paraId="770552A2" w14:textId="750C6113" w:rsidR="00D043C1" w:rsidRPr="009044F1" w:rsidRDefault="00344167" w:rsidP="00D043C1">
      <w:pPr>
        <w:widowControl w:val="0"/>
        <w:jc w:val="both"/>
        <w:rPr>
          <w:rFonts w:ascii="GHEA Grapalat" w:hAnsi="GHEA Grapalat"/>
        </w:rPr>
      </w:pPr>
      <w:r>
        <w:rPr>
          <w:rFonts w:ascii="GHEA Grapalat" w:hAnsi="GHEA Grapalat"/>
        </w:rPr>
        <w:t>Запроса котировок</w:t>
      </w:r>
      <w:r w:rsidR="00D043C1" w:rsidRPr="009044F1">
        <w:rPr>
          <w:rFonts w:ascii="GHEA Grapalat" w:hAnsi="GHEA Grapalat"/>
        </w:rPr>
        <w:t xml:space="preserve"> под кодом </w:t>
      </w:r>
      <w:r w:rsidR="00B05E6D">
        <w:rPr>
          <w:rFonts w:ascii="GHEA Grapalat" w:hAnsi="GHEA Grapalat"/>
          <w:i/>
        </w:rPr>
        <w:t>«</w:t>
      </w:r>
      <w:r w:rsidR="00E312B0">
        <w:rPr>
          <w:rFonts w:ascii="GHEA Grapalat" w:hAnsi="GHEA Grapalat"/>
          <w:i/>
        </w:rPr>
        <w:t>ՀՀ-ԱՄ-ԱՀԲՍ-ԳՀԱՊՁԲ-25/05</w:t>
      </w:r>
      <w:r w:rsidR="00B05E6D">
        <w:rPr>
          <w:rFonts w:ascii="GHEA Grapalat" w:hAnsi="GHEA Grapalat"/>
          <w:i/>
        </w:rPr>
        <w:t>»</w:t>
      </w:r>
      <w:r w:rsidR="00F76CAA" w:rsidRPr="00F76CAA">
        <w:rPr>
          <w:rFonts w:ascii="GHEA Grapalat" w:hAnsi="GHEA Grapalat"/>
          <w:i/>
        </w:rPr>
        <w:t xml:space="preserve"> </w:t>
      </w:r>
      <w:r w:rsidR="00D043C1" w:rsidRPr="009044F1">
        <w:rPr>
          <w:rFonts w:ascii="GHEA Grapalat" w:hAnsi="GHEA Grapalat"/>
        </w:rPr>
        <w:t xml:space="preserve">ниже по лотам представляетполное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19894531" w14:textId="77777777" w:rsidTr="00FF3F2A">
        <w:tc>
          <w:tcPr>
            <w:tcW w:w="1042" w:type="dxa"/>
            <w:vMerge w:val="restart"/>
            <w:vAlign w:val="center"/>
          </w:tcPr>
          <w:p w14:paraId="223FF99A" w14:textId="77777777" w:rsidR="00EE1022" w:rsidRDefault="00EE1022" w:rsidP="00FF3F2A">
            <w:pPr>
              <w:widowControl w:val="0"/>
              <w:jc w:val="center"/>
              <w:rPr>
                <w:rFonts w:ascii="GHEA Grapalat" w:hAnsi="GHEA Grapalat"/>
                <w:b/>
                <w:sz w:val="20"/>
                <w:szCs w:val="20"/>
              </w:rPr>
            </w:pPr>
          </w:p>
          <w:p w14:paraId="0B576064"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32198ED5"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662F5A06" w14:textId="77777777" w:rsidTr="000811C1">
        <w:trPr>
          <w:trHeight w:val="696"/>
        </w:trPr>
        <w:tc>
          <w:tcPr>
            <w:tcW w:w="1042" w:type="dxa"/>
            <w:vMerge/>
            <w:vAlign w:val="center"/>
          </w:tcPr>
          <w:p w14:paraId="42302B0A"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4CEFE7FD"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2AA3A815"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6373F8EE"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7321B15A" w14:textId="77777777"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14:paraId="6E9DC34D"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355A59AF"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2E912CC2" w14:textId="77777777" w:rsidTr="00FF3F2A">
        <w:tc>
          <w:tcPr>
            <w:tcW w:w="1042" w:type="dxa"/>
          </w:tcPr>
          <w:p w14:paraId="419D9503"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556A5F18"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6CCEEEBD"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59A9AC63"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5D47492D"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12CF1CD1"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6D156C62" w14:textId="77777777" w:rsidTr="00FF3F2A">
        <w:tc>
          <w:tcPr>
            <w:tcW w:w="1042" w:type="dxa"/>
          </w:tcPr>
          <w:p w14:paraId="126ED61C"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4118BC86"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6D053E0A"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7D29EBE8"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4C4C213C"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1FA3E1AD"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10B27AAB" w14:textId="77777777" w:rsidTr="00FF3F2A">
        <w:tc>
          <w:tcPr>
            <w:tcW w:w="1042" w:type="dxa"/>
          </w:tcPr>
          <w:p w14:paraId="69EBD0D4"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16B73E25"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0ED7BEDA"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05C16786"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67AD273D"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78C74BC3" w14:textId="77777777" w:rsidR="00D043C1" w:rsidRPr="00206AF8" w:rsidRDefault="00D043C1" w:rsidP="00FF3F2A">
            <w:pPr>
              <w:pStyle w:val="Heading3"/>
              <w:keepNext w:val="0"/>
              <w:widowControl w:val="0"/>
              <w:spacing w:line="240" w:lineRule="auto"/>
              <w:jc w:val="left"/>
              <w:rPr>
                <w:rFonts w:ascii="GHEA Grapalat" w:hAnsi="GHEA Grapalat"/>
                <w:b/>
              </w:rPr>
            </w:pPr>
          </w:p>
        </w:tc>
      </w:tr>
    </w:tbl>
    <w:p w14:paraId="2A18AB4B" w14:textId="77777777" w:rsidR="00D043C1" w:rsidRDefault="00D043C1" w:rsidP="00D043C1">
      <w:pPr>
        <w:widowControl w:val="0"/>
        <w:tabs>
          <w:tab w:val="left" w:pos="6804"/>
        </w:tabs>
        <w:jc w:val="center"/>
        <w:rPr>
          <w:rFonts w:ascii="GHEA Grapalat" w:hAnsi="GHEA Grapalat"/>
          <w:lang w:val="en-US"/>
        </w:rPr>
      </w:pPr>
    </w:p>
    <w:p w14:paraId="0F70266E"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C7EF6B1" w14:textId="77777777" w:rsidR="00D043C1" w:rsidRPr="00567D3B" w:rsidRDefault="00D043C1" w:rsidP="00D043C1">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0DCACF01" w14:textId="77777777" w:rsidR="00D043C1" w:rsidRPr="008875C7" w:rsidRDefault="00D043C1" w:rsidP="00D043C1">
      <w:pPr>
        <w:widowControl w:val="0"/>
        <w:jc w:val="right"/>
        <w:rPr>
          <w:rFonts w:ascii="GHEA Grapalat" w:hAnsi="GHEA Grapalat"/>
        </w:rPr>
      </w:pPr>
    </w:p>
    <w:p w14:paraId="3873FFA7" w14:textId="77777777" w:rsidR="00D043C1" w:rsidRPr="00D5443D" w:rsidRDefault="00D043C1" w:rsidP="00D043C1">
      <w:pPr>
        <w:widowControl w:val="0"/>
        <w:jc w:val="right"/>
        <w:rPr>
          <w:rFonts w:ascii="GHEA Grapalat" w:hAnsi="GHEA Grapalat"/>
        </w:rPr>
      </w:pPr>
      <w:r w:rsidRPr="009044F1">
        <w:rPr>
          <w:rFonts w:ascii="GHEA Grapalat" w:hAnsi="GHEA Grapalat"/>
        </w:rPr>
        <w:t>М. П.</w:t>
      </w:r>
    </w:p>
    <w:p w14:paraId="55237C8A" w14:textId="77777777" w:rsidR="00D043C1" w:rsidRDefault="00D043C1" w:rsidP="00D043C1">
      <w:pPr>
        <w:rPr>
          <w:rFonts w:ascii="GHEA Grapalat" w:hAnsi="GHEA Grapalat"/>
        </w:rPr>
      </w:pPr>
      <w:r>
        <w:rPr>
          <w:rFonts w:ascii="GHEA Grapalat" w:hAnsi="GHEA Grapalat"/>
        </w:rPr>
        <w:br w:type="page"/>
      </w:r>
    </w:p>
    <w:p w14:paraId="4D6D8FED" w14:textId="77777777" w:rsidR="00B2572B" w:rsidRPr="00DC619D" w:rsidRDefault="00B2572B" w:rsidP="00B46D58">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7F37501C" w14:textId="303BF6A4" w:rsidR="00B2572B" w:rsidRPr="009044F1" w:rsidRDefault="00B2572B" w:rsidP="00B46D58">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344167">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B05E6D">
        <w:rPr>
          <w:rFonts w:ascii="GHEA Grapalat" w:hAnsi="GHEA Grapalat"/>
          <w:i/>
          <w:sz w:val="24"/>
          <w:szCs w:val="24"/>
        </w:rPr>
        <w:t>«</w:t>
      </w:r>
      <w:r w:rsidR="00E312B0">
        <w:rPr>
          <w:rFonts w:ascii="GHEA Grapalat" w:hAnsi="GHEA Grapalat"/>
          <w:i/>
          <w:sz w:val="24"/>
          <w:szCs w:val="24"/>
        </w:rPr>
        <w:t>ՀՀ-ԱՄ-ԱՀԲՍ-ԳՀԱՊՁԲ-25/05</w:t>
      </w:r>
      <w:r w:rsidR="00B05E6D">
        <w:rPr>
          <w:rFonts w:ascii="GHEA Grapalat" w:hAnsi="GHEA Grapalat"/>
          <w:i/>
          <w:sz w:val="24"/>
          <w:szCs w:val="24"/>
        </w:rPr>
        <w:t>»</w:t>
      </w:r>
    </w:p>
    <w:p w14:paraId="08093A49" w14:textId="77777777" w:rsidR="00B2572B" w:rsidRPr="009044F1" w:rsidRDefault="00B2572B" w:rsidP="00B46D58">
      <w:pPr>
        <w:widowControl w:val="0"/>
        <w:ind w:firstLine="567"/>
        <w:jc w:val="center"/>
        <w:rPr>
          <w:rFonts w:ascii="GHEA Grapalat" w:hAnsi="GHEA Grapalat"/>
        </w:rPr>
      </w:pPr>
    </w:p>
    <w:p w14:paraId="650DBC96" w14:textId="77777777" w:rsidR="00B2572B" w:rsidRPr="009044F1" w:rsidRDefault="00B2572B" w:rsidP="00B46D58">
      <w:pPr>
        <w:widowControl w:val="0"/>
        <w:ind w:left="-66"/>
        <w:jc w:val="center"/>
        <w:rPr>
          <w:rFonts w:ascii="GHEA Grapalat" w:hAnsi="GHEA Grapalat"/>
          <w:b/>
        </w:rPr>
      </w:pPr>
      <w:r w:rsidRPr="009044F1">
        <w:rPr>
          <w:rFonts w:ascii="GHEA Grapalat" w:hAnsi="GHEA Grapalat"/>
          <w:b/>
        </w:rPr>
        <w:t>ЦЕНОВОЕ ПРЕДЛОЖЕНИЕ</w:t>
      </w:r>
    </w:p>
    <w:p w14:paraId="5B08BDED" w14:textId="77777777" w:rsidR="00B2572B" w:rsidRPr="009044F1" w:rsidRDefault="00B2572B" w:rsidP="00B46D58">
      <w:pPr>
        <w:widowControl w:val="0"/>
        <w:ind w:firstLine="567"/>
        <w:jc w:val="center"/>
        <w:rPr>
          <w:rFonts w:ascii="GHEA Grapalat" w:hAnsi="GHEA Grapalat"/>
        </w:rPr>
      </w:pPr>
    </w:p>
    <w:p w14:paraId="796B1B77" w14:textId="330B9FC0" w:rsidR="005744FC" w:rsidRPr="000F6C24" w:rsidRDefault="00B2572B" w:rsidP="00B46D58">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344167">
        <w:rPr>
          <w:rFonts w:ascii="GHEA Grapalat" w:hAnsi="GHEA Grapalat"/>
          <w:spacing w:val="-6"/>
        </w:rPr>
        <w:t>Запрос котировок</w:t>
      </w:r>
      <w:r w:rsidRPr="005744FC">
        <w:rPr>
          <w:rFonts w:ascii="GHEA Grapalat" w:hAnsi="GHEA Grapalat"/>
          <w:spacing w:val="-6"/>
        </w:rPr>
        <w:t xml:space="preserve"> под кодом </w:t>
      </w:r>
      <w:r w:rsidR="00B05E6D">
        <w:rPr>
          <w:rFonts w:ascii="GHEA Grapalat" w:hAnsi="GHEA Grapalat"/>
          <w:i/>
        </w:rPr>
        <w:t>«</w:t>
      </w:r>
      <w:r w:rsidR="00E312B0">
        <w:rPr>
          <w:rFonts w:ascii="GHEA Grapalat" w:hAnsi="GHEA Grapalat"/>
          <w:i/>
        </w:rPr>
        <w:t>ՀՀ-ԱՄ-ԱՀԲՍ-ԳՀԱՊՁԲ-25/05</w:t>
      </w:r>
      <w:r w:rsidR="00B05E6D">
        <w:rPr>
          <w:rFonts w:ascii="GHEA Grapalat" w:hAnsi="GHEA Grapalat"/>
          <w:i/>
        </w:rPr>
        <w:t>»</w:t>
      </w:r>
    </w:p>
    <w:p w14:paraId="1D09936D"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369855B" w14:textId="77777777" w:rsidR="005646FC" w:rsidRPr="009044F1" w:rsidRDefault="005646FC" w:rsidP="00B46D58">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522DB5D8" w14:textId="77777777" w:rsidR="00B2572B" w:rsidRPr="009044F1" w:rsidRDefault="00B2572B" w:rsidP="00B46D58">
      <w:pPr>
        <w:widowControl w:val="0"/>
        <w:jc w:val="both"/>
        <w:rPr>
          <w:rFonts w:ascii="GHEA Grapalat" w:hAnsi="GHEA Grapalat"/>
        </w:rPr>
      </w:pPr>
      <w:r w:rsidRPr="009044F1">
        <w:rPr>
          <w:rFonts w:ascii="GHEA Grapalat" w:hAnsi="GHEA Grapalat"/>
        </w:rPr>
        <w:t>предлагаетвыполнить договор по нижеуказанным общим ценам:</w:t>
      </w:r>
    </w:p>
    <w:p w14:paraId="3EA60BBE" w14:textId="77777777" w:rsidR="00B2572B" w:rsidRPr="009044F1" w:rsidRDefault="005646FC" w:rsidP="00B46D58">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5F7E803E"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031D3D90"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13CF6002"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15A2E407"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512ACF9"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58828A6C"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23053364"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4"/>
              <w:t>**</w:t>
            </w:r>
          </w:p>
          <w:p w14:paraId="19915B39"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78654FA7"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1ADB17A"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44483656"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130AAC15"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B786824"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753FDDA1"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E265E4E"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0FC90B5"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4D173A49"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1595F2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7CA33F50" w14:textId="14FC2DFB" w:rsidR="0009191C" w:rsidRPr="006D30B9" w:rsidRDefault="0009191C" w:rsidP="006D30B9">
            <w:pPr>
              <w:widowControl w:val="0"/>
              <w:jc w:val="center"/>
              <w:rPr>
                <w:rFonts w:ascii="GHEA Grapalat" w:hAnsi="GHEA Grapalat"/>
                <w:b/>
                <w:sz w:val="20"/>
                <w:szCs w:val="20"/>
              </w:rPr>
            </w:pPr>
          </w:p>
        </w:tc>
        <w:tc>
          <w:tcPr>
            <w:tcW w:w="2060" w:type="dxa"/>
            <w:tcBorders>
              <w:top w:val="single" w:sz="4" w:space="0" w:color="auto"/>
              <w:left w:val="single" w:sz="4" w:space="0" w:color="auto"/>
              <w:bottom w:val="single" w:sz="4" w:space="0" w:color="auto"/>
              <w:right w:val="single" w:sz="4" w:space="0" w:color="auto"/>
            </w:tcBorders>
          </w:tcPr>
          <w:p w14:paraId="1DC0E776"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0C7C560A"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18FD6BA4" w14:textId="77777777" w:rsidR="0009191C" w:rsidRPr="005744FC" w:rsidRDefault="0009191C" w:rsidP="00B46D58">
            <w:pPr>
              <w:widowControl w:val="0"/>
              <w:jc w:val="center"/>
              <w:rPr>
                <w:rFonts w:ascii="GHEA Grapalat" w:hAnsi="GHEA Grapalat"/>
                <w:sz w:val="20"/>
                <w:szCs w:val="20"/>
              </w:rPr>
            </w:pPr>
          </w:p>
        </w:tc>
      </w:tr>
    </w:tbl>
    <w:p w14:paraId="0F23D5D8"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6CCF7258" w14:textId="77777777" w:rsidR="00374F4A" w:rsidRPr="00567D3B" w:rsidRDefault="00374F4A" w:rsidP="00B46D58">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6D62809E" w14:textId="77777777" w:rsidR="00DC619D" w:rsidRPr="00D3436F" w:rsidRDefault="00DC619D" w:rsidP="00B46D58">
      <w:pPr>
        <w:widowControl w:val="0"/>
        <w:jc w:val="both"/>
        <w:rPr>
          <w:rFonts w:ascii="GHEA Grapalat" w:hAnsi="GHEA Grapalat"/>
          <w:lang w:val="es-ES"/>
        </w:rPr>
      </w:pPr>
    </w:p>
    <w:p w14:paraId="76ED27E7" w14:textId="77777777" w:rsidR="00B2572B" w:rsidRPr="000F6C24" w:rsidRDefault="00B2572B" w:rsidP="00B46D58">
      <w:pPr>
        <w:widowControl w:val="0"/>
        <w:jc w:val="right"/>
        <w:rPr>
          <w:rFonts w:ascii="GHEA Grapalat" w:hAnsi="GHEA Grapalat"/>
        </w:rPr>
      </w:pPr>
      <w:r w:rsidRPr="009044F1">
        <w:rPr>
          <w:rFonts w:ascii="GHEA Grapalat" w:hAnsi="GHEA Grapalat"/>
        </w:rPr>
        <w:t>М. П.</w:t>
      </w:r>
    </w:p>
    <w:p w14:paraId="0320C886" w14:textId="77777777" w:rsidR="00B217BB" w:rsidRDefault="00B217BB" w:rsidP="00B46D58">
      <w:pPr>
        <w:rPr>
          <w:rFonts w:ascii="GHEA Grapalat" w:hAnsi="GHEA Grapalat"/>
          <w:b/>
        </w:rPr>
      </w:pPr>
      <w:r>
        <w:rPr>
          <w:rFonts w:ascii="GHEA Grapalat" w:hAnsi="GHEA Grapalat"/>
          <w:b/>
        </w:rPr>
        <w:br w:type="page"/>
      </w:r>
    </w:p>
    <w:p w14:paraId="1BB97D0C" w14:textId="77777777" w:rsidR="003D2FE2" w:rsidRPr="00DE2AE3" w:rsidRDefault="003D2FE2" w:rsidP="003D2FE2">
      <w:pPr>
        <w:widowControl w:val="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35FEE9F6" w14:textId="7133C2F4" w:rsidR="003D2FE2" w:rsidRPr="00B138F3" w:rsidRDefault="003D2FE2" w:rsidP="003D2FE2">
      <w:pPr>
        <w:widowControl w:val="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344167">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B05E6D">
        <w:rPr>
          <w:rFonts w:ascii="GHEA Grapalat" w:hAnsi="GHEA Grapalat"/>
          <w:i/>
        </w:rPr>
        <w:t>«</w:t>
      </w:r>
      <w:r w:rsidR="00E312B0">
        <w:rPr>
          <w:rFonts w:ascii="GHEA Grapalat" w:hAnsi="GHEA Grapalat"/>
          <w:i/>
        </w:rPr>
        <w:t>ՀՀ-ԱՄ-ԱՀԲՍ-ԳՀԱՊՁԲ-25/05</w:t>
      </w:r>
      <w:r w:rsidR="00B05E6D">
        <w:rPr>
          <w:rFonts w:ascii="GHEA Grapalat" w:hAnsi="GHEA Grapalat"/>
          <w:i/>
        </w:rPr>
        <w:t>»</w:t>
      </w:r>
    </w:p>
    <w:p w14:paraId="0F62607B" w14:textId="77777777" w:rsidR="003D2FE2" w:rsidRPr="00B138F3" w:rsidRDefault="003D2FE2" w:rsidP="003D2FE2">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4C1C078E" w14:textId="77777777" w:rsidR="003D2FE2" w:rsidRPr="00B138F3" w:rsidRDefault="003D2FE2" w:rsidP="003D2FE2">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55AADD00" w14:textId="77777777" w:rsidTr="00B932B8">
        <w:tc>
          <w:tcPr>
            <w:tcW w:w="4786" w:type="dxa"/>
          </w:tcPr>
          <w:p w14:paraId="6A5AA741" w14:textId="77777777" w:rsidR="003D2FE2" w:rsidRPr="00B138F3" w:rsidRDefault="003D2FE2" w:rsidP="00B932B8">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32CF4C32" w14:textId="77777777" w:rsidR="003D2FE2" w:rsidRPr="00B138F3" w:rsidRDefault="003D2FE2" w:rsidP="00B932B8">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5"/>
              <w:t>**</w:t>
            </w:r>
          </w:p>
        </w:tc>
      </w:tr>
    </w:tbl>
    <w:p w14:paraId="16ED23BE" w14:textId="77777777" w:rsidR="003D2FE2" w:rsidRPr="00B138F3" w:rsidRDefault="003D2FE2" w:rsidP="003D2FE2">
      <w:pPr>
        <w:widowControl w:val="0"/>
        <w:rPr>
          <w:rFonts w:ascii="GHEA Grapalat" w:hAnsi="GHEA Grapalat" w:cs="GHEA Grapalat"/>
          <w:b/>
          <w:sz w:val="22"/>
          <w:szCs w:val="22"/>
        </w:rPr>
      </w:pPr>
    </w:p>
    <w:p w14:paraId="2280E23A"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4573995F" w14:textId="77777777" w:rsidR="003D2FE2" w:rsidRPr="00B138F3" w:rsidRDefault="003D2FE2" w:rsidP="003D2FE2">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7ECFA43B"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7EDC59A6" w14:textId="77777777" w:rsidR="003D2FE2" w:rsidRPr="00B138F3" w:rsidRDefault="003D2FE2" w:rsidP="003D2FE2">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66683CFF"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7F9010A" w14:textId="77777777" w:rsidR="003D2FE2" w:rsidRPr="00B138F3" w:rsidRDefault="003D2FE2" w:rsidP="003D2FE2">
      <w:pPr>
        <w:widowControl w:val="0"/>
        <w:ind w:firstLine="709"/>
        <w:jc w:val="both"/>
        <w:rPr>
          <w:rFonts w:ascii="GHEA Grapalat" w:hAnsi="GHEA Grapalat" w:cs="GHEA Grapalat"/>
          <w:sz w:val="22"/>
          <w:szCs w:val="22"/>
        </w:rPr>
      </w:pPr>
    </w:p>
    <w:p w14:paraId="36A9C6E2" w14:textId="77777777" w:rsidR="003D2FE2" w:rsidRPr="00B138F3" w:rsidRDefault="003D2FE2" w:rsidP="003D2FE2">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2A3F954F"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644FBCEE" w14:textId="77777777" w:rsidR="003D2FE2" w:rsidRPr="00B138F3" w:rsidRDefault="003D2FE2" w:rsidP="003D2FE2">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620FF05E" w14:textId="2DA54FA1"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B05E6D">
        <w:rPr>
          <w:rFonts w:ascii="GHEA Grapalat" w:hAnsi="GHEA Grapalat"/>
          <w:i/>
        </w:rPr>
        <w:t>«</w:t>
      </w:r>
      <w:r w:rsidR="00E312B0">
        <w:rPr>
          <w:rFonts w:ascii="GHEA Grapalat" w:hAnsi="GHEA Grapalat"/>
          <w:i/>
        </w:rPr>
        <w:t>ՀՀ-ԱՄ-ԱՀԲՍ-ԳՀԱՊՁԲ-25/05</w:t>
      </w:r>
      <w:r w:rsidR="00B05E6D">
        <w:rPr>
          <w:rFonts w:ascii="GHEA Grapalat" w:hAnsi="GHEA Grapalat"/>
          <w:i/>
        </w:rPr>
        <w:t>»</w:t>
      </w:r>
    </w:p>
    <w:p w14:paraId="1885344C" w14:textId="77777777" w:rsidR="003D2FE2" w:rsidRPr="00B138F3" w:rsidRDefault="003D2FE2" w:rsidP="003D2FE2">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4933FB89" w14:textId="77777777" w:rsidR="003D2FE2" w:rsidRPr="00B138F3" w:rsidRDefault="003D2FE2" w:rsidP="003D2FE2">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омпания</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A458BE3" w14:textId="77777777" w:rsidR="003D2FE2" w:rsidRPr="00B138F3" w:rsidRDefault="003D2FE2" w:rsidP="003D2FE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09146A7F" w14:textId="77777777" w:rsidR="003D2FE2" w:rsidRPr="00B138F3" w:rsidRDefault="003D2FE2" w:rsidP="003D2FE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F46343E" w14:textId="77777777" w:rsidR="003D2FE2" w:rsidRPr="00B138F3" w:rsidRDefault="003D2FE2" w:rsidP="003D2FE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34F31DF" w14:textId="77777777" w:rsidR="003D2FE2" w:rsidRPr="00B138F3" w:rsidRDefault="003D2FE2" w:rsidP="003D2FE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03921E3" w14:textId="77777777" w:rsidR="003D2FE2" w:rsidRPr="00B138F3" w:rsidRDefault="003D2FE2" w:rsidP="003D2FE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6AD5CE44" w14:textId="77777777" w:rsidR="003D2FE2" w:rsidRPr="00B138F3" w:rsidRDefault="003D2FE2" w:rsidP="003D2FE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756E783" w14:textId="77777777" w:rsidR="003D2FE2" w:rsidRPr="00B138F3" w:rsidRDefault="003D2FE2" w:rsidP="003D2FE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w:t>
      </w:r>
      <w:r w:rsidRPr="00B138F3">
        <w:rPr>
          <w:rFonts w:ascii="GHEA Grapalat" w:hAnsi="GHEA Grapalat"/>
          <w:sz w:val="22"/>
          <w:szCs w:val="22"/>
        </w:rPr>
        <w:lastRenderedPageBreak/>
        <w:t>них бумажных вариантах.</w:t>
      </w:r>
    </w:p>
    <w:p w14:paraId="4BFC5A24" w14:textId="77777777" w:rsidR="003D2FE2" w:rsidRPr="00B138F3" w:rsidRDefault="003D2FE2" w:rsidP="003D2FE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2B1AF0D8" w14:textId="77777777" w:rsidR="003D2FE2" w:rsidRPr="00B138F3" w:rsidRDefault="003D2FE2" w:rsidP="003D2FE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4396592C" w14:textId="77777777" w:rsidR="003D2FE2" w:rsidRPr="00B138F3" w:rsidRDefault="003D2FE2" w:rsidP="003D2FE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9E7CA7E" w14:textId="77777777" w:rsidR="003D2FE2" w:rsidRPr="00B138F3" w:rsidRDefault="003D2FE2" w:rsidP="003D2FE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4C5037FD" w14:textId="77777777" w:rsidR="003D2FE2" w:rsidRPr="00B138F3" w:rsidRDefault="003D2FE2" w:rsidP="003D2FE2">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3C80B442" w14:textId="77777777" w:rsidR="003D2FE2" w:rsidRPr="00B138F3" w:rsidRDefault="003D2FE2" w:rsidP="003D2FE2">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30902F87" w14:textId="77777777" w:rsidR="003D2FE2" w:rsidRPr="00B138F3" w:rsidRDefault="003D2FE2" w:rsidP="003D2FE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267C28EF" w14:textId="77777777" w:rsidR="003D2FE2" w:rsidRPr="00B138F3" w:rsidRDefault="003D2FE2" w:rsidP="003D2FE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043B18F8" w14:textId="77777777" w:rsidR="003D2FE2" w:rsidRPr="00B138F3" w:rsidDel="00A13215" w:rsidRDefault="003D2FE2" w:rsidP="003D2FE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A3981C9" w14:textId="77777777" w:rsidR="003D2FE2" w:rsidRPr="00B138F3" w:rsidRDefault="003D2FE2" w:rsidP="003D2FE2">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B34F5DB" w14:textId="77777777" w:rsidR="003D2FE2" w:rsidRPr="00B138F3" w:rsidRDefault="003D2FE2" w:rsidP="003D2FE2">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79C8935E"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ECA81EC" w14:textId="77777777" w:rsidR="003D2FE2" w:rsidRPr="00B138F3" w:rsidRDefault="003D2FE2" w:rsidP="003D2FE2">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59E70F7A"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049A5DF" w14:textId="77777777" w:rsidR="003D2FE2" w:rsidRPr="00B138F3" w:rsidRDefault="003D2FE2" w:rsidP="003D2FE2">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746D1AB9"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8A72CB0" w14:textId="77777777" w:rsidR="003D2FE2" w:rsidRPr="00B138F3" w:rsidRDefault="003D2FE2" w:rsidP="003D2FE2">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606A0A9E" w14:textId="77777777" w:rsidR="003D2FE2" w:rsidRPr="00B138F3" w:rsidRDefault="003D2FE2" w:rsidP="003D2FE2">
      <w:pPr>
        <w:widowControl w:val="0"/>
        <w:jc w:val="right"/>
        <w:rPr>
          <w:rFonts w:ascii="GHEA Grapalat" w:hAnsi="GHEA Grapalat"/>
          <w:sz w:val="22"/>
          <w:szCs w:val="22"/>
        </w:rPr>
      </w:pPr>
    </w:p>
    <w:p w14:paraId="5F262F74" w14:textId="77777777" w:rsidR="003D2FE2" w:rsidRPr="00B138F3" w:rsidRDefault="003D2FE2" w:rsidP="003D2FE2">
      <w:pPr>
        <w:widowControl w:val="0"/>
        <w:jc w:val="right"/>
        <w:rPr>
          <w:rFonts w:ascii="GHEA Grapalat" w:hAnsi="GHEA Grapalat"/>
          <w:sz w:val="22"/>
          <w:szCs w:val="22"/>
        </w:rPr>
      </w:pPr>
      <w:r w:rsidRPr="00B138F3">
        <w:rPr>
          <w:rFonts w:ascii="GHEA Grapalat" w:hAnsi="GHEA Grapalat"/>
          <w:sz w:val="22"/>
          <w:szCs w:val="22"/>
        </w:rPr>
        <w:t>М. П.</w:t>
      </w:r>
    </w:p>
    <w:p w14:paraId="56F77019"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День/месяц/год</w:t>
      </w:r>
    </w:p>
    <w:p w14:paraId="6D944BB1" w14:textId="77777777" w:rsidR="003D2FE2" w:rsidRPr="00B138F3" w:rsidRDefault="003D2FE2" w:rsidP="003D2FE2">
      <w:pPr>
        <w:widowControl w:val="0"/>
        <w:jc w:val="both"/>
        <w:rPr>
          <w:rFonts w:ascii="GHEA Grapalat" w:hAnsi="GHEA Grapalat"/>
          <w:sz w:val="22"/>
          <w:szCs w:val="22"/>
        </w:rPr>
      </w:pPr>
    </w:p>
    <w:p w14:paraId="6D28B29E" w14:textId="77777777" w:rsidR="003D2FE2" w:rsidRPr="00B138F3" w:rsidRDefault="003D2FE2" w:rsidP="003D2FE2">
      <w:pPr>
        <w:widowControl w:val="0"/>
        <w:jc w:val="both"/>
        <w:rPr>
          <w:rFonts w:ascii="GHEA Grapalat" w:hAnsi="GHEA Grapalat"/>
          <w:sz w:val="22"/>
          <w:szCs w:val="22"/>
        </w:rPr>
      </w:pPr>
    </w:p>
    <w:p w14:paraId="4D595833" w14:textId="77777777" w:rsidR="003D2FE2" w:rsidRPr="00B138F3" w:rsidRDefault="003D2FE2" w:rsidP="003D2FE2">
      <w:pPr>
        <w:rPr>
          <w:sz w:val="22"/>
          <w:szCs w:val="22"/>
        </w:rPr>
      </w:pPr>
    </w:p>
    <w:p w14:paraId="77997FA8" w14:textId="77777777" w:rsidR="001005B0" w:rsidRPr="00B138F3" w:rsidRDefault="001005B0" w:rsidP="003D2FE2">
      <w:pPr>
        <w:widowControl w:val="0"/>
        <w:ind w:left="567" w:right="565"/>
        <w:jc w:val="both"/>
        <w:rPr>
          <w:rFonts w:ascii="GHEA Grapalat" w:hAnsi="GHEA Grapalat"/>
          <w:sz w:val="22"/>
          <w:szCs w:val="22"/>
        </w:rPr>
      </w:pPr>
    </w:p>
    <w:p w14:paraId="56C335C8" w14:textId="77777777" w:rsidR="001005B0" w:rsidRPr="00B138F3" w:rsidRDefault="001005B0" w:rsidP="00B46D58">
      <w:pPr>
        <w:widowControl w:val="0"/>
        <w:ind w:left="567" w:right="565"/>
        <w:jc w:val="center"/>
        <w:rPr>
          <w:rFonts w:ascii="GHEA Grapalat" w:hAnsi="GHEA Grapalat"/>
          <w:b/>
          <w:sz w:val="22"/>
          <w:szCs w:val="22"/>
        </w:rPr>
      </w:pPr>
    </w:p>
    <w:p w14:paraId="19F32D46" w14:textId="77777777" w:rsidR="001005B0" w:rsidRPr="00B138F3" w:rsidRDefault="001005B0" w:rsidP="00B46D58">
      <w:pPr>
        <w:widowControl w:val="0"/>
        <w:ind w:left="567" w:right="565"/>
        <w:jc w:val="center"/>
        <w:rPr>
          <w:rFonts w:ascii="GHEA Grapalat" w:hAnsi="GHEA Grapalat"/>
          <w:b/>
          <w:sz w:val="22"/>
          <w:szCs w:val="22"/>
        </w:rPr>
      </w:pPr>
    </w:p>
    <w:p w14:paraId="211C9453" w14:textId="77777777" w:rsidR="001005B0" w:rsidRPr="00B138F3" w:rsidRDefault="001005B0" w:rsidP="00B46D58">
      <w:pPr>
        <w:widowControl w:val="0"/>
        <w:ind w:left="567" w:right="565"/>
        <w:jc w:val="center"/>
        <w:rPr>
          <w:rFonts w:ascii="GHEA Grapalat" w:hAnsi="GHEA Grapalat"/>
          <w:b/>
          <w:sz w:val="22"/>
          <w:szCs w:val="22"/>
        </w:rPr>
      </w:pPr>
    </w:p>
    <w:p w14:paraId="6072E8FA" w14:textId="77777777" w:rsidR="001005B0" w:rsidRPr="00B138F3" w:rsidRDefault="001005B0" w:rsidP="00B46D58">
      <w:pPr>
        <w:widowControl w:val="0"/>
        <w:ind w:left="567" w:right="565"/>
        <w:jc w:val="center"/>
        <w:rPr>
          <w:rFonts w:ascii="GHEA Grapalat" w:hAnsi="GHEA Grapalat"/>
          <w:b/>
          <w:sz w:val="22"/>
          <w:szCs w:val="22"/>
        </w:rPr>
      </w:pPr>
    </w:p>
    <w:p w14:paraId="33609AD5" w14:textId="77777777" w:rsidR="001005B0" w:rsidRPr="00B138F3" w:rsidRDefault="001005B0" w:rsidP="00B46D58">
      <w:pPr>
        <w:widowControl w:val="0"/>
        <w:ind w:left="567" w:right="565"/>
        <w:jc w:val="center"/>
        <w:rPr>
          <w:rFonts w:ascii="GHEA Grapalat" w:hAnsi="GHEA Grapalat"/>
          <w:b/>
          <w:sz w:val="22"/>
          <w:szCs w:val="22"/>
        </w:rPr>
      </w:pPr>
    </w:p>
    <w:p w14:paraId="1C20B952" w14:textId="77777777" w:rsidR="001005B0" w:rsidRPr="00B138F3" w:rsidRDefault="001005B0" w:rsidP="00B46D58">
      <w:pPr>
        <w:widowControl w:val="0"/>
        <w:ind w:left="567" w:right="565"/>
        <w:jc w:val="center"/>
        <w:rPr>
          <w:rFonts w:ascii="GHEA Grapalat" w:hAnsi="GHEA Grapalat"/>
          <w:b/>
        </w:rPr>
      </w:pPr>
    </w:p>
    <w:p w14:paraId="2E722D65" w14:textId="77777777" w:rsidR="001005B0" w:rsidRPr="00B138F3" w:rsidRDefault="001005B0" w:rsidP="00B46D58">
      <w:pPr>
        <w:widowControl w:val="0"/>
        <w:ind w:left="567" w:right="565"/>
        <w:jc w:val="center"/>
        <w:rPr>
          <w:rFonts w:ascii="GHEA Grapalat" w:hAnsi="GHEA Grapalat"/>
          <w:b/>
        </w:rPr>
      </w:pPr>
    </w:p>
    <w:p w14:paraId="6D4454C7" w14:textId="77777777" w:rsidR="001005B0" w:rsidRPr="00B138F3" w:rsidRDefault="001005B0" w:rsidP="00B46D58">
      <w:pPr>
        <w:widowControl w:val="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3D58F9C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75555E" w14:textId="77777777" w:rsidR="00C3421C" w:rsidRPr="00B138F3" w:rsidRDefault="00C3421C" w:rsidP="00C3421C">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464250E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72054E" w14:textId="77777777" w:rsidR="00C3421C" w:rsidRPr="00B138F3" w:rsidRDefault="00C3421C" w:rsidP="00DE2AE3">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6122B12F"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26D0BC" w14:textId="77777777" w:rsidR="00C3421C" w:rsidRPr="00B138F3" w:rsidRDefault="00C3421C" w:rsidP="00DE2AE3">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573C97E2"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F43FB4" w14:textId="77777777" w:rsidR="00C3421C" w:rsidRPr="00B138F3" w:rsidRDefault="00C3421C" w:rsidP="00DE2AE3">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4EA8AA7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9B9B7B" w14:textId="77777777" w:rsidR="00C3421C" w:rsidRPr="00B138F3" w:rsidRDefault="00C3421C" w:rsidP="00DE2AE3">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36A2196C"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A100A2" w14:textId="77777777" w:rsidR="00C3421C" w:rsidRPr="00B138F3" w:rsidRDefault="00C3421C" w:rsidP="00DE2AE3">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7DA3C57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B62485" w14:textId="77777777" w:rsidR="00C3421C" w:rsidRPr="00B138F3" w:rsidRDefault="00C3421C" w:rsidP="00DE2AE3">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79869B7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DAC364" w14:textId="77777777" w:rsidR="00C3421C" w:rsidRPr="00B138F3" w:rsidRDefault="00C3421C" w:rsidP="00DE2AE3">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C031E" w:rsidRPr="00B138F3" w14:paraId="0F96A498" w14:textId="77777777" w:rsidTr="004323A2">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3C07BAD0" w14:textId="49289282" w:rsidR="003C031E" w:rsidRPr="00D8796F" w:rsidRDefault="003C031E" w:rsidP="003C031E">
            <w:pPr>
              <w:widowControl w:val="0"/>
              <w:tabs>
                <w:tab w:val="left" w:pos="855"/>
              </w:tabs>
              <w:ind w:left="360"/>
              <w:rPr>
                <w:rFonts w:ascii="GHEA Grapalat" w:hAnsi="GHEA Grapalat"/>
              </w:rPr>
            </w:pPr>
            <w:r w:rsidRPr="00D8796F">
              <w:rPr>
                <w:rFonts w:ascii="GHEA Grapalat" w:hAnsi="GHEA Grapalat"/>
              </w:rPr>
              <w:t>9.</w:t>
            </w:r>
            <w:r w:rsidRPr="00D8796F">
              <w:rPr>
                <w:rFonts w:ascii="GHEA Grapalat" w:hAnsi="GHEA Grapalat"/>
              </w:rPr>
              <w:tab/>
              <w:t xml:space="preserve">Наименование, или имя, фамилия бенефициара: МУНИЦИПАЛИТЕТ </w:t>
            </w:r>
            <w:r w:rsidR="003F60C0">
              <w:rPr>
                <w:rFonts w:ascii="GHEA Grapalat" w:hAnsi="GHEA Grapalat"/>
              </w:rPr>
              <w:t>АРАГАЦ</w:t>
            </w:r>
          </w:p>
        </w:tc>
      </w:tr>
      <w:tr w:rsidR="003C031E" w:rsidRPr="00B138F3" w14:paraId="0A1A4481" w14:textId="77777777" w:rsidTr="004323A2">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21350555" w14:textId="77777777" w:rsidR="003C031E" w:rsidRPr="00D8796F" w:rsidRDefault="003C031E" w:rsidP="003C031E">
            <w:pPr>
              <w:widowControl w:val="0"/>
              <w:tabs>
                <w:tab w:val="left" w:pos="855"/>
              </w:tabs>
              <w:ind w:left="360"/>
              <w:rPr>
                <w:rFonts w:ascii="GHEA Grapalat" w:hAnsi="GHEA Grapalat"/>
              </w:rPr>
            </w:pPr>
            <w:r w:rsidRPr="00D8796F">
              <w:rPr>
                <w:rFonts w:ascii="GHEA Grapalat" w:hAnsi="GHEA Grapalat"/>
              </w:rPr>
              <w:t>10.</w:t>
            </w:r>
            <w:r w:rsidRPr="00D8796F">
              <w:rPr>
                <w:rFonts w:ascii="GHEA Grapalat" w:hAnsi="GHEA Grapalat"/>
              </w:rPr>
              <w:tab/>
              <w:t>НЗОУ бенефициара (не заполняется)</w:t>
            </w:r>
          </w:p>
        </w:tc>
      </w:tr>
      <w:tr w:rsidR="003C031E" w:rsidRPr="00B138F3" w14:paraId="48246BBB" w14:textId="77777777" w:rsidTr="004323A2">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2CC2CC4D" w14:textId="0CCEB03B" w:rsidR="003C031E" w:rsidRPr="00D8796F" w:rsidRDefault="003C031E" w:rsidP="003C031E">
            <w:pPr>
              <w:widowControl w:val="0"/>
              <w:tabs>
                <w:tab w:val="left" w:pos="855"/>
              </w:tabs>
              <w:ind w:left="360"/>
              <w:rPr>
                <w:rFonts w:ascii="GHEA Grapalat" w:hAnsi="GHEA Grapalat"/>
              </w:rPr>
            </w:pPr>
            <w:r w:rsidRPr="00D8796F">
              <w:rPr>
                <w:rFonts w:ascii="GHEA Grapalat" w:hAnsi="GHEA Grapalat"/>
              </w:rPr>
              <w:t>11.</w:t>
            </w:r>
            <w:r w:rsidRPr="00D8796F">
              <w:rPr>
                <w:rFonts w:ascii="GHEA Grapalat" w:hAnsi="GHEA Grapalat"/>
              </w:rPr>
              <w:tab/>
              <w:t xml:space="preserve">УНН бенефициара: </w:t>
            </w:r>
            <w:r w:rsidR="00626E9D">
              <w:rPr>
                <w:rFonts w:ascii="GHEA Grapalat" w:hAnsi="GHEA Grapalat"/>
              </w:rPr>
              <w:t>05002912</w:t>
            </w:r>
          </w:p>
        </w:tc>
      </w:tr>
      <w:tr w:rsidR="003C031E" w:rsidRPr="00B138F3" w14:paraId="67529C7D" w14:textId="77777777" w:rsidTr="004323A2">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3845C2E5" w14:textId="77777777" w:rsidR="003C031E" w:rsidRPr="00D8796F" w:rsidRDefault="003C031E" w:rsidP="003C031E">
            <w:pPr>
              <w:widowControl w:val="0"/>
              <w:tabs>
                <w:tab w:val="left" w:pos="855"/>
              </w:tabs>
              <w:ind w:left="360"/>
              <w:rPr>
                <w:rFonts w:ascii="GHEA Grapalat" w:hAnsi="GHEA Grapalat"/>
              </w:rPr>
            </w:pPr>
            <w:r w:rsidRPr="00D8796F">
              <w:rPr>
                <w:rFonts w:ascii="GHEA Grapalat" w:hAnsi="GHEA Grapalat"/>
              </w:rPr>
              <w:t>12.</w:t>
            </w:r>
            <w:r w:rsidRPr="00D8796F">
              <w:rPr>
                <w:rFonts w:ascii="GHEA Grapalat" w:hAnsi="GHEA Grapalat"/>
              </w:rPr>
              <w:tab/>
              <w:t>Обслуживающая бенефициара Финансовая организация (банк): казначейство 1 МФ РА</w:t>
            </w:r>
          </w:p>
        </w:tc>
      </w:tr>
      <w:tr w:rsidR="003C031E" w:rsidRPr="00B138F3" w14:paraId="272BE09F" w14:textId="77777777" w:rsidTr="004323A2">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674A4452" w14:textId="56F6EB3B" w:rsidR="003C031E" w:rsidRPr="00D8796F" w:rsidRDefault="003C031E" w:rsidP="003C031E">
            <w:pPr>
              <w:widowControl w:val="0"/>
              <w:tabs>
                <w:tab w:val="left" w:pos="855"/>
              </w:tabs>
              <w:ind w:left="360"/>
              <w:rPr>
                <w:rFonts w:ascii="GHEA Grapalat" w:hAnsi="GHEA Grapalat"/>
              </w:rPr>
            </w:pPr>
            <w:r w:rsidRPr="00D8796F">
              <w:rPr>
                <w:rFonts w:ascii="GHEA Grapalat" w:hAnsi="GHEA Grapalat"/>
              </w:rPr>
              <w:t>13.</w:t>
            </w:r>
            <w:r w:rsidRPr="00D8796F">
              <w:rPr>
                <w:rFonts w:ascii="GHEA Grapalat" w:hAnsi="GHEA Grapalat"/>
              </w:rPr>
              <w:tab/>
              <w:t xml:space="preserve">Номер счета бенефициара (сч.№) </w:t>
            </w:r>
          </w:p>
        </w:tc>
      </w:tr>
      <w:tr w:rsidR="00B138F3" w:rsidRPr="00B138F3" w14:paraId="2C935A2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54FDA4" w14:textId="77777777" w:rsidR="00C3421C" w:rsidRPr="00B138F3" w:rsidRDefault="00C3421C" w:rsidP="00DE2AE3">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36E6146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F6D214" w14:textId="77777777" w:rsidR="00C3421C" w:rsidRPr="00B138F3" w:rsidRDefault="00C3421C" w:rsidP="00DE2AE3">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22ACF98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AA2DD4" w14:textId="77777777" w:rsidR="00C3421C" w:rsidRPr="00B138F3" w:rsidRDefault="00C3421C" w:rsidP="00DE2AE3">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7011F06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EC9B62" w14:textId="77777777" w:rsidR="00C3421C" w:rsidRPr="00B138F3" w:rsidRDefault="00C3421C" w:rsidP="00DE2AE3">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09F647C3"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7B410F56" w14:textId="77777777" w:rsidR="00C3421C" w:rsidRPr="00B138F3" w:rsidRDefault="00C3421C" w:rsidP="00DE2AE3">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513863AE"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2BBE82" w14:textId="77777777" w:rsidR="00C3421C" w:rsidRPr="00B138F3" w:rsidRDefault="00C3421C" w:rsidP="00DE2AE3">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06A02BA7"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54FDF9" w14:textId="77777777" w:rsidR="00C3421C" w:rsidRPr="00B138F3" w:rsidRDefault="00C3421C" w:rsidP="00DE2AE3">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162066A3"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49B75240" w14:textId="77777777" w:rsidR="00C3421C" w:rsidRPr="00B138F3" w:rsidRDefault="00C3421C" w:rsidP="00DE2AE3">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8DB3E04" w14:textId="77777777" w:rsidR="00C3421C" w:rsidRPr="00B138F3" w:rsidRDefault="00C3421C" w:rsidP="00DE2AE3">
            <w:pPr>
              <w:widowControl w:val="0"/>
              <w:rPr>
                <w:rFonts w:ascii="GHEA Grapalat" w:hAnsi="GHEA Grapalat" w:cs="Sylfaen"/>
              </w:rPr>
            </w:pPr>
          </w:p>
          <w:p w14:paraId="2DE6CDFC"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0A790EAC" w14:textId="77777777" w:rsidR="00C3421C" w:rsidRPr="00B138F3" w:rsidRDefault="00C3421C" w:rsidP="00DE2AE3">
            <w:pPr>
              <w:widowControl w:val="0"/>
              <w:rPr>
                <w:rFonts w:ascii="GHEA Grapalat" w:hAnsi="GHEA Grapalat" w:cs="Sylfaen"/>
              </w:rPr>
            </w:pPr>
          </w:p>
          <w:p w14:paraId="613492F5" w14:textId="77777777" w:rsidR="00C3421C" w:rsidRPr="00B138F3" w:rsidRDefault="00C3421C" w:rsidP="00DE2AE3">
            <w:pPr>
              <w:widowControl w:val="0"/>
              <w:jc w:val="right"/>
              <w:rPr>
                <w:rFonts w:ascii="GHEA Grapalat" w:hAnsi="GHEA Grapalat" w:cs="Sylfaen"/>
              </w:rPr>
            </w:pPr>
            <w:r w:rsidRPr="00B138F3">
              <w:rPr>
                <w:rFonts w:ascii="GHEA Grapalat" w:hAnsi="GHEA Grapalat"/>
              </w:rPr>
              <w:t>/____________________/</w:t>
            </w:r>
          </w:p>
          <w:p w14:paraId="38F69CDE" w14:textId="77777777" w:rsidR="00C3421C" w:rsidRPr="00B138F3" w:rsidRDefault="00C3421C" w:rsidP="00DE2AE3">
            <w:pPr>
              <w:widowControl w:val="0"/>
              <w:rPr>
                <w:rFonts w:ascii="GHEA Grapalat" w:hAnsi="GHEA Grapalat" w:cs="Sylfaen"/>
              </w:rPr>
            </w:pPr>
          </w:p>
          <w:p w14:paraId="67ECBEA6" w14:textId="77777777" w:rsidR="00C3421C" w:rsidRPr="00B138F3" w:rsidRDefault="00C3421C" w:rsidP="00DE2AE3">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005AC385" w14:textId="77777777" w:rsidR="00C3421C" w:rsidRPr="00B138F3" w:rsidRDefault="00C3421C" w:rsidP="00DE2AE3">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350B774B" w14:textId="77777777" w:rsidR="00C3421C" w:rsidRPr="00B138F3" w:rsidRDefault="00C3421C" w:rsidP="00DE2AE3">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3EC5802" w14:textId="77777777" w:rsidR="00C3421C" w:rsidRPr="00B138F3" w:rsidRDefault="00C3421C" w:rsidP="00DE2AE3">
            <w:pPr>
              <w:widowControl w:val="0"/>
              <w:rPr>
                <w:rFonts w:ascii="GHEA Grapalat" w:hAnsi="GHEA Grapalat" w:cs="Sylfaen"/>
              </w:rPr>
            </w:pPr>
          </w:p>
          <w:p w14:paraId="6CF90BD5" w14:textId="77777777" w:rsidR="00C3421C" w:rsidRPr="00B138F3" w:rsidRDefault="00C3421C" w:rsidP="00DE2AE3">
            <w:pPr>
              <w:widowControl w:val="0"/>
              <w:jc w:val="right"/>
              <w:rPr>
                <w:rFonts w:ascii="GHEA Grapalat" w:hAnsi="GHEA Grapalat" w:cs="Sylfaen"/>
              </w:rPr>
            </w:pPr>
            <w:r w:rsidRPr="00B138F3">
              <w:rPr>
                <w:rFonts w:ascii="GHEA Grapalat" w:hAnsi="GHEA Grapalat"/>
              </w:rPr>
              <w:t>/____________________/</w:t>
            </w:r>
          </w:p>
          <w:p w14:paraId="2947D2AE" w14:textId="77777777" w:rsidR="00C3421C" w:rsidRPr="00B138F3" w:rsidRDefault="00C3421C" w:rsidP="00DE2AE3">
            <w:pPr>
              <w:widowControl w:val="0"/>
              <w:jc w:val="right"/>
              <w:rPr>
                <w:rFonts w:ascii="GHEA Grapalat" w:hAnsi="GHEA Grapalat" w:cs="Tahoma"/>
              </w:rPr>
            </w:pPr>
          </w:p>
          <w:p w14:paraId="436A310E" w14:textId="77777777" w:rsidR="00C3421C" w:rsidRPr="00B138F3" w:rsidRDefault="00C3421C" w:rsidP="00DE2AE3">
            <w:pPr>
              <w:widowControl w:val="0"/>
              <w:jc w:val="right"/>
              <w:rPr>
                <w:rFonts w:ascii="GHEA Grapalat" w:hAnsi="GHEA Grapalat" w:cs="Sylfaen"/>
              </w:rPr>
            </w:pPr>
            <w:r w:rsidRPr="00B138F3">
              <w:rPr>
                <w:rFonts w:ascii="GHEA Grapalat" w:hAnsi="GHEA Grapalat"/>
              </w:rPr>
              <w:t>/____________________/</w:t>
            </w:r>
          </w:p>
          <w:p w14:paraId="5BE8C9BD" w14:textId="77777777" w:rsidR="00C3421C" w:rsidRPr="00B138F3" w:rsidRDefault="00C3421C" w:rsidP="00DE2AE3">
            <w:pPr>
              <w:widowControl w:val="0"/>
              <w:rPr>
                <w:rFonts w:ascii="GHEA Grapalat" w:hAnsi="GHEA Grapalat" w:cs="Sylfaen"/>
              </w:rPr>
            </w:pPr>
          </w:p>
          <w:p w14:paraId="0C9047D5" w14:textId="77777777" w:rsidR="00C3421C" w:rsidRPr="00B138F3" w:rsidRDefault="00C3421C" w:rsidP="00DE2AE3">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48C0D8F7"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740E2DCA" w14:textId="77777777" w:rsidR="00C3421C" w:rsidRPr="00B138F3" w:rsidRDefault="00C3421C" w:rsidP="00DE2AE3">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5EFF8F86" w14:textId="77777777" w:rsidR="00C3421C" w:rsidRPr="00B138F3" w:rsidRDefault="00C3421C" w:rsidP="00DE2AE3">
            <w:pPr>
              <w:widowControl w:val="0"/>
              <w:rPr>
                <w:rFonts w:ascii="GHEA Grapalat" w:hAnsi="GHEA Grapalat"/>
              </w:rPr>
            </w:pPr>
          </w:p>
          <w:p w14:paraId="0D31EC50"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4F436A5D" w14:textId="77777777" w:rsidR="00C3421C" w:rsidRPr="00B138F3" w:rsidRDefault="00C3421C" w:rsidP="00DE2AE3">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8545F8E" w14:textId="77777777" w:rsidR="00C3421C" w:rsidRPr="00B138F3" w:rsidRDefault="00C3421C" w:rsidP="00DE2AE3">
            <w:pPr>
              <w:widowControl w:val="0"/>
              <w:rPr>
                <w:rFonts w:ascii="GHEA Grapalat" w:hAnsi="GHEA Grapalat" w:cs="Tahoma"/>
              </w:rPr>
            </w:pPr>
          </w:p>
          <w:p w14:paraId="07E2A866" w14:textId="77777777" w:rsidR="00C3421C" w:rsidRPr="00B138F3" w:rsidRDefault="00C3421C" w:rsidP="00DE2AE3">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1D63146B" w14:textId="77777777" w:rsidR="00C3421C" w:rsidRPr="00B138F3" w:rsidRDefault="00C3421C" w:rsidP="00DE2AE3">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D130BA8" w14:textId="77777777" w:rsidR="00C3421C" w:rsidRPr="00B138F3" w:rsidRDefault="00C3421C" w:rsidP="00DE2AE3">
            <w:pPr>
              <w:widowControl w:val="0"/>
              <w:rPr>
                <w:rFonts w:ascii="GHEA Grapalat" w:hAnsi="GHEA Grapalat" w:cs="Tahoma"/>
              </w:rPr>
            </w:pPr>
          </w:p>
          <w:p w14:paraId="5EB33479"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1BF0FD52" w14:textId="77777777" w:rsidR="00C3421C" w:rsidRPr="00B138F3" w:rsidRDefault="00C3421C" w:rsidP="00DE2AE3">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0732F3D5" w14:textId="77777777" w:rsidR="00C3421C" w:rsidRPr="00B138F3" w:rsidRDefault="00C3421C" w:rsidP="00DE2AE3">
            <w:pPr>
              <w:widowControl w:val="0"/>
              <w:rPr>
                <w:rFonts w:ascii="GHEA Grapalat" w:hAnsi="GHEA Grapalat" w:cs="Arial"/>
              </w:rPr>
            </w:pPr>
          </w:p>
        </w:tc>
      </w:tr>
      <w:tr w:rsidR="00B138F3" w:rsidRPr="00B138F3" w14:paraId="58EFD87D"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9506A7A" w14:textId="77777777" w:rsidR="00C3421C" w:rsidRPr="00B138F3" w:rsidRDefault="00C3421C" w:rsidP="00DE2AE3">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0D118FA2" w14:textId="77777777" w:rsidR="00C3421C" w:rsidRPr="00B138F3" w:rsidRDefault="00C3421C" w:rsidP="00DE2AE3">
            <w:pPr>
              <w:widowControl w:val="0"/>
              <w:rPr>
                <w:rFonts w:ascii="GHEA Grapalat" w:hAnsi="GHEA Grapalat" w:cs="Sylfaen"/>
              </w:rPr>
            </w:pPr>
          </w:p>
          <w:p w14:paraId="75BFEE00" w14:textId="77777777" w:rsidR="00C3421C" w:rsidRPr="00B138F3" w:rsidRDefault="00C3421C" w:rsidP="00DE2AE3">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F1A6006" w14:textId="77777777" w:rsidR="00C3421C" w:rsidRPr="00B138F3" w:rsidRDefault="00C3421C" w:rsidP="00DE2AE3">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11E2A0EC" w14:textId="77777777" w:rsidR="00C3421C" w:rsidRPr="00B138F3" w:rsidRDefault="00C3421C" w:rsidP="00DE2AE3">
            <w:pPr>
              <w:widowControl w:val="0"/>
              <w:rPr>
                <w:rFonts w:ascii="GHEA Grapalat" w:hAnsi="GHEA Grapalat"/>
              </w:rPr>
            </w:pPr>
          </w:p>
          <w:p w14:paraId="3E442FF0" w14:textId="77777777" w:rsidR="00C3421C" w:rsidRPr="00B138F3" w:rsidRDefault="00C3421C" w:rsidP="00DE2AE3">
            <w:pPr>
              <w:widowControl w:val="0"/>
              <w:jc w:val="right"/>
              <w:rPr>
                <w:rFonts w:ascii="GHEA Grapalat" w:hAnsi="GHEA Grapalat" w:cs="Sylfaen"/>
              </w:rPr>
            </w:pPr>
            <w:r w:rsidRPr="00B138F3">
              <w:rPr>
                <w:rFonts w:ascii="GHEA Grapalat" w:hAnsi="GHEA Grapalat"/>
              </w:rPr>
              <w:t>23.в Дата исполнения: "___" ___ 20___г.</w:t>
            </w:r>
          </w:p>
        </w:tc>
      </w:tr>
    </w:tbl>
    <w:p w14:paraId="04510623" w14:textId="77777777" w:rsidR="00C3421C" w:rsidRPr="00B138F3" w:rsidRDefault="00C3421C" w:rsidP="00C3421C">
      <w:pPr>
        <w:widowControl w:val="0"/>
        <w:jc w:val="center"/>
        <w:rPr>
          <w:rFonts w:ascii="GHEA Grapalat" w:hAnsi="GHEA Grapalat" w:cs="Sylfaen"/>
        </w:rPr>
      </w:pPr>
    </w:p>
    <w:p w14:paraId="33650E35"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6DEE883"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708ABA96" w14:textId="77777777" w:rsidR="00C3421C" w:rsidRPr="00B138F3" w:rsidRDefault="00C3421C" w:rsidP="00C3421C">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4C2E60E3"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24F3E5"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5AD6525" w14:textId="77777777" w:rsidR="00C3421C" w:rsidRPr="00B138F3" w:rsidRDefault="00C3421C" w:rsidP="00DE2AE3">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80E04D3" w14:textId="77777777" w:rsidR="00C3421C" w:rsidRPr="00B138F3" w:rsidRDefault="00C3421C" w:rsidP="00DE2AE3">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CDBD7F6" w14:textId="77777777" w:rsidR="00C3421C" w:rsidRPr="00B138F3" w:rsidRDefault="00C3421C" w:rsidP="00DE2AE3">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8F8D2E1" w14:textId="77777777" w:rsidR="00C3421C" w:rsidRPr="00B138F3" w:rsidRDefault="00C3421C" w:rsidP="00DE2AE3">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CBEEBC3" w14:textId="77777777" w:rsidR="00C3421C" w:rsidRPr="00B138F3" w:rsidRDefault="00C3421C" w:rsidP="00DE2AE3">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3677281" w14:textId="77777777" w:rsidR="00C3421C" w:rsidRPr="00B138F3" w:rsidRDefault="00C3421C" w:rsidP="00DE2AE3">
            <w:pPr>
              <w:widowControl w:val="0"/>
              <w:jc w:val="center"/>
              <w:rPr>
                <w:rFonts w:ascii="GHEA Grapalat" w:hAnsi="GHEA Grapalat"/>
                <w:b/>
                <w:sz w:val="18"/>
                <w:szCs w:val="18"/>
              </w:rPr>
            </w:pPr>
            <w:r w:rsidRPr="00B138F3">
              <w:rPr>
                <w:rFonts w:ascii="GHEA Grapalat" w:hAnsi="GHEA Grapalat"/>
                <w:b/>
                <w:sz w:val="18"/>
                <w:szCs w:val="18"/>
              </w:rPr>
              <w:t>Сторона,</w:t>
            </w:r>
          </w:p>
          <w:p w14:paraId="52A09076" w14:textId="77777777" w:rsidR="00C3421C" w:rsidRPr="00B138F3" w:rsidRDefault="00C3421C" w:rsidP="00DE2AE3">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4D2D149" w14:textId="77777777" w:rsidR="00C3421C" w:rsidRPr="00B138F3" w:rsidRDefault="00C3421C" w:rsidP="00DE2AE3">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6B3D63A" w14:textId="77777777" w:rsidR="00C3421C" w:rsidRPr="00B138F3" w:rsidRDefault="00C3421C" w:rsidP="00DE2AE3">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1E92A86E"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47BAEF" w14:textId="77777777" w:rsidR="00C3421C" w:rsidRPr="00B138F3" w:rsidRDefault="00C3421C" w:rsidP="00DE2AE3">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CDB2DD4" w14:textId="77777777" w:rsidR="00C3421C" w:rsidRPr="00B138F3" w:rsidRDefault="00C3421C" w:rsidP="00DE2AE3">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F79F10A" w14:textId="77777777" w:rsidR="00C3421C" w:rsidRPr="00B138F3" w:rsidRDefault="00C3421C" w:rsidP="00DE2AE3">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420CA00" w14:textId="77777777" w:rsidR="00C3421C" w:rsidRPr="00B138F3" w:rsidRDefault="00C3421C" w:rsidP="00DE2AE3">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8F232C7" w14:textId="77777777" w:rsidR="00C3421C" w:rsidRPr="00B138F3" w:rsidRDefault="00C3421C" w:rsidP="00DE2AE3">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14:paraId="09AA038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5436E9"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8CB7643"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084DEA6"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5E7F3D"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442772"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4F9F9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570878"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7ECD209" w14:textId="77777777" w:rsidR="00C3421C" w:rsidRPr="00B138F3" w:rsidRDefault="00C3421C" w:rsidP="00DE2AE3">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42996F"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04FBF6"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342CE87"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2E1E7B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F0B809"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1D12290" w14:textId="77777777" w:rsidR="00C3421C" w:rsidRPr="00B138F3" w:rsidRDefault="00C3421C" w:rsidP="00DE2AE3">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F27BA5D"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2569A2"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p w14:paraId="2052629D" w14:textId="77777777" w:rsidR="00C3421C" w:rsidRPr="00B138F3" w:rsidRDefault="00C3421C" w:rsidP="00DE2AE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39DF721"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25CDA96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753837"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5FA77D6" w14:textId="77777777" w:rsidR="00C3421C" w:rsidRPr="00B138F3" w:rsidRDefault="00C3421C" w:rsidP="00DE2AE3">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4D42F20"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20A50F"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p w14:paraId="3E690066"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D411BA0"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89C2FA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E8E447"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A8A6E67"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BBA53DD"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301515"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DA5B1A1"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124BB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DCDC0E"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5F2DC60"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0FD402C"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937DAD"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p w14:paraId="4B491756"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E111A24"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DADB6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44C64A"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E77EE88"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A06C121"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2BF425"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141EB29"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8E754D0"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FB9C5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39B891"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D6A8803"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AF0C64F"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F4C235"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5CB2853"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DD6AD0D"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68C840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E27F82"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0424E09"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AB85E67"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0A528F"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p w14:paraId="4D0E288E"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336C0BB"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51F75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B2B073"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4D2821CA"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7A51F72"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B422D2"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DA893EC"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73FC96F"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24622D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DF0E9F"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240CA7E"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AA530B9"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4AE0BA"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99C3044"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7F45B5F"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1D61F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8A507E"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63EE3F8"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5BC4DAD"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FCC29D"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2C2AF90"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838FC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8EB1F1"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34D6CC6"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C52DC71"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DFC647"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p w14:paraId="50C64292"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0F4BE64"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7DD5E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E36A6"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C9355BF"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B4D5941"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65D66C"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p w14:paraId="4ADFD5D5"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81B3C1A"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4ACB2A9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75AEEB"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7C435E8"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D54B229"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43C788"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44A70D0"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6D6D58C"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7A98F02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E78D6"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4DEA599"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C83C229"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BC8817"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CBDDB75"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787C6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4190B5"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65964DD"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E7F6ED2"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CB1D6B"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0347561"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CF9DDC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C7D8AB"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3CFF051"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B42FEE3"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390B6E"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p w14:paraId="5B7840F1"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F60506B"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A0D874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BF05DF" w14:textId="77777777" w:rsidR="00C3421C" w:rsidRPr="00B138F3" w:rsidDel="0010680B" w:rsidRDefault="00C3421C" w:rsidP="00DE2AE3">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3511448"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883C096"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7FF755" w14:textId="77777777" w:rsidR="00C3421C" w:rsidRPr="00B138F3" w:rsidRDefault="00C3421C" w:rsidP="00DE2AE3">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540649B" w14:textId="77777777" w:rsidR="00C3421C" w:rsidRPr="00B138F3" w:rsidRDefault="00C3421C" w:rsidP="00DE2AE3">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26030EE"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F41CACB"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1567AE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C0EE8"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DA498C5"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E85AA24"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DCE232"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CDE7E11"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B138F3">
              <w:rPr>
                <w:rFonts w:ascii="GHEA Grapalat" w:hAnsi="GHEA Grapalat"/>
                <w:sz w:val="18"/>
                <w:szCs w:val="18"/>
              </w:rPr>
              <w:lastRenderedPageBreak/>
              <w:t>предоставлены плательщику (банку плательщика)</w:t>
            </w:r>
          </w:p>
          <w:p w14:paraId="6E972D36"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8AE650E"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59BE600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9AFAAA"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58F23A6"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F57739E"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FB45D9"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p w14:paraId="7AB35A50"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D9CB003"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0F195429"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407A7AA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7753D8"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7D87B1B"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6F79B8B"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16EA14"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5E1EDF26"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163A57F" w14:textId="77777777" w:rsidR="00C3421C" w:rsidRPr="00B138F3" w:rsidRDefault="00C3421C" w:rsidP="00DE2AE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6D0DA2B"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554E8613"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80476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C0BDF3"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E43E639"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DE3F578"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4CD17D"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470D7A88"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B22903D"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3A47014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3E821D"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F127DAF"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36C72AD"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7810FE"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330B851"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F1BBF4F"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6872944"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EFD1F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09BA84"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D454818"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5EBC15E"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662EB5"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p w14:paraId="0B1A9D64"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714AB52" w14:textId="77777777" w:rsidR="00C3421C" w:rsidRPr="00B138F3" w:rsidRDefault="00C3421C" w:rsidP="00DE2AE3">
            <w:pPr>
              <w:widowControl w:val="0"/>
              <w:jc w:val="center"/>
              <w:rPr>
                <w:rFonts w:ascii="GHEA Grapalat" w:hAnsi="GHEA Grapalat"/>
                <w:sz w:val="18"/>
                <w:szCs w:val="18"/>
              </w:rPr>
            </w:pPr>
          </w:p>
        </w:tc>
      </w:tr>
      <w:tr w:rsidR="00B138F3" w:rsidRPr="00B138F3" w14:paraId="5ADCEE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B9484D"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2176321"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642A275"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5F488E"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p w14:paraId="636F58B5"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1AB11F6" w14:textId="77777777" w:rsidR="00C3421C" w:rsidRPr="00B138F3" w:rsidRDefault="00C3421C" w:rsidP="00DE2AE3">
            <w:pPr>
              <w:widowControl w:val="0"/>
              <w:jc w:val="center"/>
              <w:rPr>
                <w:rFonts w:ascii="GHEA Grapalat" w:hAnsi="GHEA Grapalat"/>
                <w:sz w:val="18"/>
                <w:szCs w:val="18"/>
              </w:rPr>
            </w:pPr>
          </w:p>
        </w:tc>
      </w:tr>
      <w:tr w:rsidR="00B138F3" w:rsidRPr="00B138F3" w14:paraId="6A9377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A425FB"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C520B29"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2832332"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EA2662"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p w14:paraId="50CF42C2"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A40FF6B" w14:textId="77777777" w:rsidR="00C3421C" w:rsidRPr="00B138F3" w:rsidRDefault="00C3421C" w:rsidP="00DE2AE3">
            <w:pPr>
              <w:widowControl w:val="0"/>
              <w:jc w:val="center"/>
              <w:rPr>
                <w:rFonts w:ascii="GHEA Grapalat" w:hAnsi="GHEA Grapalat"/>
                <w:sz w:val="18"/>
                <w:szCs w:val="18"/>
              </w:rPr>
            </w:pPr>
          </w:p>
        </w:tc>
      </w:tr>
      <w:tr w:rsidR="00B138F3" w:rsidRPr="00B138F3" w14:paraId="195C23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66C0D8"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F00F71C"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314C272"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7437A6"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B87C9E6"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0359714C" w14:textId="77777777" w:rsidR="00C3421C" w:rsidRPr="00B138F3" w:rsidRDefault="00C3421C" w:rsidP="00DE2AE3">
            <w:pPr>
              <w:widowControl w:val="0"/>
              <w:jc w:val="center"/>
              <w:rPr>
                <w:rFonts w:ascii="GHEA Grapalat" w:hAnsi="GHEA Grapalat"/>
                <w:sz w:val="18"/>
                <w:szCs w:val="18"/>
              </w:rPr>
            </w:pPr>
          </w:p>
        </w:tc>
      </w:tr>
      <w:tr w:rsidR="00B138F3" w:rsidRPr="00B138F3" w14:paraId="5F264A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DB71EB"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3AE4C5E"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0B47FB4"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93CFCA"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C976972"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7B53E5D" w14:textId="77777777" w:rsidR="00C3421C" w:rsidRPr="00B138F3" w:rsidRDefault="00C3421C" w:rsidP="00DE2AE3">
            <w:pPr>
              <w:widowControl w:val="0"/>
              <w:jc w:val="center"/>
              <w:rPr>
                <w:rFonts w:ascii="GHEA Grapalat" w:hAnsi="GHEA Grapalat"/>
                <w:sz w:val="18"/>
                <w:szCs w:val="18"/>
              </w:rPr>
            </w:pPr>
          </w:p>
        </w:tc>
      </w:tr>
      <w:tr w:rsidR="00FF3DE9" w:rsidRPr="00B138F3" w14:paraId="1735210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0BC755"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DEAE4B6"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7551C57"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2D2A1E"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AB5AC0C"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6961876" w14:textId="77777777" w:rsidR="00C3421C" w:rsidRPr="00B138F3" w:rsidRDefault="00C3421C" w:rsidP="00DE2AE3">
            <w:pPr>
              <w:widowControl w:val="0"/>
              <w:jc w:val="center"/>
              <w:rPr>
                <w:rFonts w:ascii="GHEA Grapalat" w:hAnsi="GHEA Grapalat"/>
                <w:sz w:val="18"/>
                <w:szCs w:val="18"/>
              </w:rPr>
            </w:pPr>
          </w:p>
        </w:tc>
      </w:tr>
    </w:tbl>
    <w:p w14:paraId="6C404821" w14:textId="77777777" w:rsidR="001005B0" w:rsidRPr="00B138F3" w:rsidRDefault="001005B0" w:rsidP="00B46D58">
      <w:pPr>
        <w:widowControl w:val="0"/>
        <w:ind w:left="567" w:right="565"/>
        <w:jc w:val="center"/>
        <w:rPr>
          <w:rFonts w:ascii="GHEA Grapalat" w:hAnsi="GHEA Grapalat"/>
          <w:b/>
        </w:rPr>
      </w:pPr>
    </w:p>
    <w:p w14:paraId="791C043C" w14:textId="77777777" w:rsidR="001005B0" w:rsidRPr="00B138F3" w:rsidRDefault="001005B0" w:rsidP="00B46D58">
      <w:pPr>
        <w:widowControl w:val="0"/>
        <w:spacing w:after="160"/>
        <w:ind w:left="567" w:right="565"/>
        <w:jc w:val="center"/>
        <w:rPr>
          <w:rFonts w:ascii="GHEA Grapalat" w:hAnsi="GHEA Grapalat"/>
          <w:b/>
        </w:rPr>
      </w:pPr>
    </w:p>
    <w:p w14:paraId="42DB6184" w14:textId="77777777" w:rsidR="001005B0" w:rsidRPr="00B138F3" w:rsidRDefault="001005B0" w:rsidP="00B46D58">
      <w:pPr>
        <w:widowControl w:val="0"/>
        <w:spacing w:after="160"/>
        <w:ind w:left="567" w:right="565"/>
        <w:jc w:val="center"/>
        <w:rPr>
          <w:rFonts w:ascii="GHEA Grapalat" w:hAnsi="GHEA Grapalat"/>
          <w:b/>
        </w:rPr>
      </w:pPr>
    </w:p>
    <w:p w14:paraId="7538D832" w14:textId="77777777" w:rsidR="001005B0" w:rsidRPr="00B138F3" w:rsidRDefault="001005B0" w:rsidP="00B46D58">
      <w:pPr>
        <w:widowControl w:val="0"/>
        <w:spacing w:after="160"/>
        <w:ind w:left="567" w:right="565"/>
        <w:jc w:val="center"/>
        <w:rPr>
          <w:rFonts w:ascii="GHEA Grapalat" w:hAnsi="GHEA Grapalat"/>
          <w:b/>
        </w:rPr>
      </w:pPr>
    </w:p>
    <w:p w14:paraId="20CAEECD" w14:textId="77777777" w:rsidR="001005B0" w:rsidRPr="00B138F3" w:rsidRDefault="001005B0" w:rsidP="00B46D58">
      <w:pPr>
        <w:widowControl w:val="0"/>
        <w:spacing w:after="160"/>
        <w:ind w:left="567" w:right="565"/>
        <w:jc w:val="center"/>
        <w:rPr>
          <w:rFonts w:ascii="GHEA Grapalat" w:hAnsi="GHEA Grapalat"/>
          <w:b/>
        </w:rPr>
      </w:pPr>
    </w:p>
    <w:p w14:paraId="2437F309" w14:textId="77777777" w:rsidR="001005B0" w:rsidRPr="00B138F3" w:rsidRDefault="001005B0" w:rsidP="00B46D58">
      <w:pPr>
        <w:widowControl w:val="0"/>
        <w:spacing w:after="160"/>
        <w:ind w:left="567" w:right="565"/>
        <w:jc w:val="center"/>
        <w:rPr>
          <w:rFonts w:ascii="GHEA Grapalat" w:hAnsi="GHEA Grapalat"/>
          <w:b/>
        </w:rPr>
      </w:pPr>
    </w:p>
    <w:p w14:paraId="11735B77" w14:textId="77777777" w:rsidR="001005B0" w:rsidRPr="00B138F3" w:rsidRDefault="001005B0" w:rsidP="00B46D58">
      <w:pPr>
        <w:widowControl w:val="0"/>
        <w:spacing w:after="160"/>
        <w:ind w:left="567" w:right="565"/>
        <w:jc w:val="center"/>
        <w:rPr>
          <w:rFonts w:ascii="GHEA Grapalat" w:hAnsi="GHEA Grapalat"/>
          <w:b/>
        </w:rPr>
      </w:pPr>
    </w:p>
    <w:p w14:paraId="1188AABE" w14:textId="77777777" w:rsidR="001005B0" w:rsidRPr="00B138F3" w:rsidRDefault="001005B0" w:rsidP="00B46D58">
      <w:pPr>
        <w:widowControl w:val="0"/>
        <w:spacing w:after="160"/>
        <w:ind w:left="567" w:right="565"/>
        <w:jc w:val="center"/>
        <w:rPr>
          <w:rFonts w:ascii="GHEA Grapalat" w:hAnsi="GHEA Grapalat"/>
          <w:b/>
        </w:rPr>
      </w:pPr>
    </w:p>
    <w:p w14:paraId="430AEB94" w14:textId="77777777" w:rsidR="006D30B9" w:rsidRDefault="006D30B9">
      <w:pPr>
        <w:rPr>
          <w:rFonts w:ascii="GHEA Grapalat" w:hAnsi="GHEA Grapalat"/>
          <w:b/>
        </w:rPr>
      </w:pPr>
      <w:r>
        <w:rPr>
          <w:rFonts w:ascii="GHEA Grapalat" w:hAnsi="GHEA Grapalat"/>
          <w:b/>
        </w:rPr>
        <w:br w:type="page"/>
      </w:r>
    </w:p>
    <w:p w14:paraId="14FC5B38" w14:textId="77777777" w:rsidR="000A214C" w:rsidRPr="00B138F3" w:rsidRDefault="000A214C" w:rsidP="006D30B9">
      <w:pPr>
        <w:widowControl w:val="0"/>
        <w:jc w:val="right"/>
        <w:rPr>
          <w:rFonts w:ascii="GHEA Grapalat" w:hAnsi="GHEA Grapalat" w:cs="GHEA Grapalat"/>
          <w:i/>
        </w:rPr>
      </w:pPr>
      <w:r w:rsidRPr="00B138F3">
        <w:rPr>
          <w:rFonts w:ascii="GHEA Grapalat" w:hAnsi="GHEA Grapalat"/>
          <w:i/>
        </w:rPr>
        <w:lastRenderedPageBreak/>
        <w:t>Приложение № 5.1</w:t>
      </w:r>
    </w:p>
    <w:p w14:paraId="30442DA4" w14:textId="47E1DFC4" w:rsidR="000A214C" w:rsidRPr="00B138F3" w:rsidRDefault="000A214C" w:rsidP="006D30B9">
      <w:pPr>
        <w:widowControl w:val="0"/>
        <w:jc w:val="right"/>
        <w:rPr>
          <w:rFonts w:ascii="GHEA Grapalat" w:hAnsi="GHEA Grapalat" w:cs="GHEA Grapalat"/>
          <w:i/>
        </w:rPr>
      </w:pPr>
      <w:r w:rsidRPr="00B138F3">
        <w:rPr>
          <w:rFonts w:ascii="GHEA Grapalat" w:hAnsi="GHEA Grapalat"/>
          <w:i/>
        </w:rPr>
        <w:t xml:space="preserve">к Приглашению на </w:t>
      </w:r>
      <w:r w:rsidR="00344167">
        <w:rPr>
          <w:rFonts w:ascii="GHEA Grapalat" w:hAnsi="GHEA Grapalat"/>
          <w:i/>
        </w:rPr>
        <w:t>Запрос котировок</w:t>
      </w:r>
      <w:r w:rsidRPr="00B138F3">
        <w:rPr>
          <w:rFonts w:ascii="GHEA Grapalat" w:hAnsi="GHEA Grapalat"/>
          <w:i/>
        </w:rPr>
        <w:br/>
        <w:t xml:space="preserve">под кодом </w:t>
      </w:r>
      <w:r w:rsidR="00B05E6D">
        <w:rPr>
          <w:rFonts w:ascii="GHEA Grapalat" w:hAnsi="GHEA Grapalat"/>
          <w:i/>
        </w:rPr>
        <w:t>«</w:t>
      </w:r>
      <w:r w:rsidR="00E312B0">
        <w:rPr>
          <w:rFonts w:ascii="GHEA Grapalat" w:hAnsi="GHEA Grapalat"/>
          <w:i/>
        </w:rPr>
        <w:t>ՀՀ-ԱՄ-ԱՀԲՍ-ԳՀԱՊՁԲ-25/05</w:t>
      </w:r>
      <w:r w:rsidR="00B05E6D">
        <w:rPr>
          <w:rFonts w:ascii="GHEA Grapalat" w:hAnsi="GHEA Grapalat"/>
          <w:i/>
        </w:rPr>
        <w:t>»</w:t>
      </w:r>
    </w:p>
    <w:p w14:paraId="4297AC31" w14:textId="77777777" w:rsidR="000A214C" w:rsidRPr="00B138F3" w:rsidRDefault="000A214C" w:rsidP="006D30B9">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4FB5B5CE" w14:textId="77777777" w:rsidR="000A214C" w:rsidRPr="00B138F3" w:rsidRDefault="000A214C" w:rsidP="006D30B9">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0A0BE5E9" w14:textId="77777777" w:rsidTr="00DE2AE3">
        <w:tc>
          <w:tcPr>
            <w:tcW w:w="4786" w:type="dxa"/>
          </w:tcPr>
          <w:p w14:paraId="090C9028" w14:textId="77777777" w:rsidR="000A214C" w:rsidRPr="00B138F3" w:rsidRDefault="000A214C" w:rsidP="006D30B9">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42030CB9" w14:textId="77777777" w:rsidR="000A214C" w:rsidRPr="00B138F3" w:rsidRDefault="000A214C" w:rsidP="006D30B9">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6"/>
              <w:t>**</w:t>
            </w:r>
          </w:p>
        </w:tc>
      </w:tr>
    </w:tbl>
    <w:p w14:paraId="057FC0D0" w14:textId="77777777" w:rsidR="000A214C" w:rsidRPr="00B138F3" w:rsidRDefault="000A214C" w:rsidP="006D30B9">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1114A2A3" w14:textId="77777777" w:rsidR="000A214C" w:rsidRPr="00B138F3" w:rsidRDefault="000A214C" w:rsidP="006D30B9">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5FB00E18" w14:textId="77777777" w:rsidR="000A214C" w:rsidRPr="00B138F3" w:rsidRDefault="000A214C" w:rsidP="006D30B9">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w:t>
      </w:r>
    </w:p>
    <w:p w14:paraId="0019A87B" w14:textId="77777777" w:rsidR="006D30B9" w:rsidRDefault="000A214C" w:rsidP="006D30B9">
      <w:pPr>
        <w:widowControl w:val="0"/>
        <w:jc w:val="both"/>
        <w:rPr>
          <w:rFonts w:ascii="GHEA Grapalat" w:hAnsi="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3613087" w14:textId="77777777" w:rsidR="000A214C" w:rsidRPr="00B138F3" w:rsidRDefault="000A214C" w:rsidP="006D30B9">
      <w:pPr>
        <w:widowControl w:val="0"/>
        <w:jc w:val="center"/>
        <w:rPr>
          <w:rFonts w:ascii="GHEA Grapalat" w:hAnsi="GHEA Grapalat" w:cs="GHEA Grapalat"/>
          <w:b/>
          <w:bCs/>
        </w:rPr>
      </w:pPr>
      <w:r w:rsidRPr="00B138F3">
        <w:rPr>
          <w:rFonts w:ascii="GHEA Grapalat" w:hAnsi="GHEA Grapalat"/>
          <w:b/>
        </w:rPr>
        <w:t>1. Предмет соглашения</w:t>
      </w:r>
    </w:p>
    <w:p w14:paraId="728F8D93" w14:textId="77777777" w:rsidR="000A214C" w:rsidRPr="00B138F3" w:rsidRDefault="000A214C" w:rsidP="006D30B9">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0837227D" w14:textId="77777777" w:rsidR="000A214C" w:rsidRPr="00B138F3" w:rsidRDefault="000A214C" w:rsidP="006D30B9">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4632C00B" w14:textId="4FB9B078" w:rsidR="004E520F" w:rsidRPr="00B614C4" w:rsidRDefault="000A214C" w:rsidP="006D30B9">
      <w:pPr>
        <w:widowControl w:val="0"/>
        <w:jc w:val="both"/>
        <w:rPr>
          <w:rFonts w:ascii="GHEA Grapalat" w:hAnsi="GHEA Grapalat"/>
          <w:i/>
        </w:rPr>
      </w:pPr>
      <w:r w:rsidRPr="00B138F3">
        <w:rPr>
          <w:rFonts w:ascii="GHEA Grapalat" w:hAnsi="GHEA Grapalat"/>
        </w:rPr>
        <w:t xml:space="preserve">процедуре закупок под кодом </w:t>
      </w:r>
      <w:r w:rsidR="00B05E6D">
        <w:rPr>
          <w:rFonts w:ascii="GHEA Grapalat" w:hAnsi="GHEA Grapalat"/>
          <w:i/>
        </w:rPr>
        <w:t>«</w:t>
      </w:r>
      <w:r w:rsidR="00E312B0">
        <w:rPr>
          <w:rFonts w:ascii="GHEA Grapalat" w:hAnsi="GHEA Grapalat"/>
          <w:i/>
        </w:rPr>
        <w:t>ՀՀ-ԱՄ-ԱՀԲՍ-ԳՀԱՊՁԲ-25/05</w:t>
      </w:r>
      <w:r w:rsidR="00B05E6D">
        <w:rPr>
          <w:rFonts w:ascii="GHEA Grapalat" w:hAnsi="GHEA Grapalat"/>
          <w:i/>
        </w:rPr>
        <w:t>»</w:t>
      </w:r>
    </w:p>
    <w:p w14:paraId="23FE4D66" w14:textId="77777777" w:rsidR="004E520F" w:rsidRPr="00B138F3" w:rsidRDefault="004E520F" w:rsidP="006D30B9">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DEC0F01" w14:textId="77777777" w:rsidR="004E520F" w:rsidRPr="00B138F3" w:rsidRDefault="004E520F" w:rsidP="006D30B9">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1408881C" w14:textId="77777777" w:rsidR="004E520F" w:rsidRPr="00B138F3" w:rsidRDefault="004E520F" w:rsidP="006D30B9">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65A5FA2" w14:textId="77777777" w:rsidR="004E520F" w:rsidRPr="00B138F3" w:rsidRDefault="004E520F" w:rsidP="006D30B9">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4138BEF" w14:textId="77777777" w:rsidR="004E520F" w:rsidRPr="00B138F3" w:rsidRDefault="004E520F" w:rsidP="006D30B9">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CEC57F8" w14:textId="77777777" w:rsidR="004E520F" w:rsidRPr="00B614C4" w:rsidRDefault="004E520F" w:rsidP="006D30B9">
      <w:pPr>
        <w:widowControl w:val="0"/>
        <w:tabs>
          <w:tab w:val="left" w:pos="1134"/>
        </w:tabs>
        <w:ind w:firstLine="567"/>
        <w:jc w:val="both"/>
        <w:rPr>
          <w:rFonts w:ascii="GHEA Grapalat" w:hAnsi="GHEA Grapalat"/>
          <w:i/>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01F7A096" w14:textId="77777777" w:rsidR="000A214C" w:rsidRPr="00B138F3" w:rsidRDefault="000A214C" w:rsidP="006D30B9">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3D845A7" w14:textId="77777777" w:rsidR="000A214C" w:rsidRPr="00B138F3" w:rsidRDefault="000A214C" w:rsidP="006D30B9">
      <w:pPr>
        <w:widowControl w:val="0"/>
        <w:tabs>
          <w:tab w:val="left" w:pos="1134"/>
        </w:tabs>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w:t>
      </w:r>
      <w:r w:rsidRPr="00B138F3">
        <w:rPr>
          <w:rFonts w:ascii="GHEA Grapalat" w:hAnsi="GHEA Grapalat"/>
        </w:rPr>
        <w:lastRenderedPageBreak/>
        <w:t>электронных носителях, а также в распечатанных с них бумажных вариантах.</w:t>
      </w:r>
    </w:p>
    <w:p w14:paraId="6AF4E31F" w14:textId="77777777" w:rsidR="000A214C" w:rsidRPr="00B138F3" w:rsidRDefault="000A214C" w:rsidP="006D30B9">
      <w:pPr>
        <w:widowControl w:val="0"/>
        <w:tabs>
          <w:tab w:val="left" w:pos="1134"/>
        </w:tabs>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14:paraId="4FBA09BB" w14:textId="77777777" w:rsidR="000A214C" w:rsidRPr="00B138F3" w:rsidRDefault="000A214C" w:rsidP="006D30B9">
      <w:pPr>
        <w:widowControl w:val="0"/>
        <w:tabs>
          <w:tab w:val="left" w:pos="1134"/>
        </w:tabs>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2F14334F" w14:textId="77777777" w:rsidR="000A214C" w:rsidRPr="00B138F3" w:rsidRDefault="000A214C" w:rsidP="006D30B9">
      <w:pPr>
        <w:widowControl w:val="0"/>
        <w:tabs>
          <w:tab w:val="left" w:pos="1134"/>
        </w:tabs>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5013883" w14:textId="77777777" w:rsidR="000A214C" w:rsidRPr="00B138F3" w:rsidRDefault="000A214C" w:rsidP="006D30B9">
      <w:pPr>
        <w:widowControl w:val="0"/>
        <w:tabs>
          <w:tab w:val="left" w:pos="1134"/>
        </w:tabs>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0AE1D921" w14:textId="77777777" w:rsidR="000A214C" w:rsidRPr="00B138F3" w:rsidRDefault="000A214C" w:rsidP="006D30B9">
      <w:pPr>
        <w:widowControl w:val="0"/>
        <w:jc w:val="center"/>
        <w:rPr>
          <w:rFonts w:ascii="GHEA Grapalat" w:hAnsi="GHEA Grapalat" w:cs="GHEA Grapalat"/>
          <w:b/>
          <w:bCs/>
        </w:rPr>
      </w:pPr>
      <w:r w:rsidRPr="00B138F3">
        <w:rPr>
          <w:rFonts w:ascii="GHEA Grapalat" w:hAnsi="GHEA Grapalat"/>
          <w:b/>
        </w:rPr>
        <w:t>2. Иные условия</w:t>
      </w:r>
    </w:p>
    <w:p w14:paraId="15536ACF" w14:textId="77777777" w:rsidR="00FE75E6" w:rsidRPr="00B253E1" w:rsidRDefault="000A214C" w:rsidP="006D30B9">
      <w:pPr>
        <w:widowControl w:val="0"/>
        <w:tabs>
          <w:tab w:val="left" w:pos="1134"/>
        </w:tabs>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3C3533EF" w14:textId="77777777" w:rsidR="000A214C" w:rsidRPr="00B138F3" w:rsidRDefault="000A214C" w:rsidP="006D30B9">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60161C28" w14:textId="77777777" w:rsidR="000A214C" w:rsidRPr="00B138F3" w:rsidRDefault="000A214C" w:rsidP="006D30B9">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4B431D8C" w14:textId="77777777" w:rsidR="000A214C" w:rsidRPr="00B138F3" w:rsidDel="00A13215" w:rsidRDefault="000A214C" w:rsidP="006D30B9">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8D156BA" w14:textId="77777777" w:rsidR="003C031E" w:rsidRPr="004323A2" w:rsidRDefault="000A214C" w:rsidP="006D30B9">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1F919BA" w14:textId="77777777" w:rsidR="000A214C" w:rsidRPr="00B138F3" w:rsidRDefault="000A214C" w:rsidP="006D30B9">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0C5CCD97"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F47C53D"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5F669584"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D82D96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1FDBD05D"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ED5483E"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7413EC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D1314DD"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70144CAE"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5CEACB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74C4CBE8"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CCF84E8"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002A9B6A"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6F5E74A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98F0E5"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57532BE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AE35D0"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6DAB7173"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C71CDF"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6A9A6950"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2C2BD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2D86B569"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C7013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6C6BDD82"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EA3E7C"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68EF5C5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1DA27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3264F52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B75C8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C031E" w:rsidRPr="00B138F3" w14:paraId="0B522A3C" w14:textId="77777777" w:rsidTr="004323A2">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661D40F7" w14:textId="13B51080" w:rsidR="003C031E" w:rsidRPr="00D8796F" w:rsidRDefault="003C031E" w:rsidP="003C031E">
            <w:pPr>
              <w:widowControl w:val="0"/>
              <w:tabs>
                <w:tab w:val="left" w:pos="855"/>
              </w:tabs>
              <w:ind w:left="360"/>
              <w:rPr>
                <w:rFonts w:ascii="GHEA Grapalat" w:hAnsi="GHEA Grapalat"/>
              </w:rPr>
            </w:pPr>
            <w:r w:rsidRPr="00D8796F">
              <w:rPr>
                <w:rFonts w:ascii="GHEA Grapalat" w:hAnsi="GHEA Grapalat"/>
              </w:rPr>
              <w:t>9.</w:t>
            </w:r>
            <w:r w:rsidRPr="00D8796F">
              <w:rPr>
                <w:rFonts w:ascii="GHEA Grapalat" w:hAnsi="GHEA Grapalat"/>
              </w:rPr>
              <w:tab/>
              <w:t xml:space="preserve">Наименование, или имя, фамилия бенефициара: МУНИЦИПАЛИТЕТ </w:t>
            </w:r>
            <w:r w:rsidR="003F60C0">
              <w:rPr>
                <w:rFonts w:ascii="GHEA Grapalat" w:hAnsi="GHEA Grapalat"/>
              </w:rPr>
              <w:t>АРАГАЦ</w:t>
            </w:r>
          </w:p>
        </w:tc>
      </w:tr>
      <w:tr w:rsidR="003C031E" w:rsidRPr="00B138F3" w14:paraId="0F8C7608" w14:textId="77777777" w:rsidTr="004323A2">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6A2B05DA" w14:textId="77777777" w:rsidR="003C031E" w:rsidRPr="00D8796F" w:rsidRDefault="003C031E" w:rsidP="003C031E">
            <w:pPr>
              <w:widowControl w:val="0"/>
              <w:tabs>
                <w:tab w:val="left" w:pos="855"/>
              </w:tabs>
              <w:ind w:left="360"/>
              <w:rPr>
                <w:rFonts w:ascii="GHEA Grapalat" w:hAnsi="GHEA Grapalat"/>
              </w:rPr>
            </w:pPr>
            <w:r w:rsidRPr="00D8796F">
              <w:rPr>
                <w:rFonts w:ascii="GHEA Grapalat" w:hAnsi="GHEA Grapalat"/>
              </w:rPr>
              <w:t>10.</w:t>
            </w:r>
            <w:r w:rsidRPr="00D8796F">
              <w:rPr>
                <w:rFonts w:ascii="GHEA Grapalat" w:hAnsi="GHEA Grapalat"/>
              </w:rPr>
              <w:tab/>
              <w:t>НЗОУ бенефициара (не заполняется)</w:t>
            </w:r>
          </w:p>
        </w:tc>
      </w:tr>
      <w:tr w:rsidR="003C031E" w:rsidRPr="00B138F3" w14:paraId="73B25E40" w14:textId="77777777" w:rsidTr="004323A2">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1A98D1B9" w14:textId="05913059" w:rsidR="003C031E" w:rsidRPr="00D8796F" w:rsidRDefault="003C031E" w:rsidP="003F60C0">
            <w:pPr>
              <w:widowControl w:val="0"/>
              <w:tabs>
                <w:tab w:val="left" w:pos="855"/>
              </w:tabs>
              <w:ind w:left="360"/>
              <w:rPr>
                <w:rFonts w:ascii="GHEA Grapalat" w:hAnsi="GHEA Grapalat"/>
              </w:rPr>
            </w:pPr>
            <w:r w:rsidRPr="00D8796F">
              <w:rPr>
                <w:rFonts w:ascii="GHEA Grapalat" w:hAnsi="GHEA Grapalat"/>
              </w:rPr>
              <w:t>11.</w:t>
            </w:r>
            <w:r w:rsidRPr="00D8796F">
              <w:rPr>
                <w:rFonts w:ascii="GHEA Grapalat" w:hAnsi="GHEA Grapalat"/>
              </w:rPr>
              <w:tab/>
              <w:t xml:space="preserve">УНН бенефициара: </w:t>
            </w:r>
          </w:p>
        </w:tc>
      </w:tr>
      <w:tr w:rsidR="003C031E" w:rsidRPr="00B138F3" w14:paraId="746B65AE" w14:textId="77777777" w:rsidTr="004323A2">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1CD6B85C" w14:textId="77777777" w:rsidR="003C031E" w:rsidRPr="00D8796F" w:rsidRDefault="003C031E" w:rsidP="003C031E">
            <w:pPr>
              <w:widowControl w:val="0"/>
              <w:tabs>
                <w:tab w:val="left" w:pos="855"/>
              </w:tabs>
              <w:ind w:left="360"/>
              <w:rPr>
                <w:rFonts w:ascii="GHEA Grapalat" w:hAnsi="GHEA Grapalat"/>
              </w:rPr>
            </w:pPr>
            <w:r w:rsidRPr="00D8796F">
              <w:rPr>
                <w:rFonts w:ascii="GHEA Grapalat" w:hAnsi="GHEA Grapalat"/>
              </w:rPr>
              <w:t>12.</w:t>
            </w:r>
            <w:r w:rsidRPr="00D8796F">
              <w:rPr>
                <w:rFonts w:ascii="GHEA Grapalat" w:hAnsi="GHEA Grapalat"/>
              </w:rPr>
              <w:tab/>
              <w:t>Обслуживающая бенефициара Финансовая организация (банк): казначейство 1 МФ РА</w:t>
            </w:r>
          </w:p>
        </w:tc>
      </w:tr>
      <w:tr w:rsidR="003C031E" w:rsidRPr="00B138F3" w14:paraId="4EFEAB1E" w14:textId="77777777" w:rsidTr="004323A2">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5728B042" w14:textId="59AB1C43" w:rsidR="003C031E" w:rsidRPr="00D8796F" w:rsidRDefault="003C031E" w:rsidP="003C031E">
            <w:pPr>
              <w:widowControl w:val="0"/>
              <w:tabs>
                <w:tab w:val="left" w:pos="855"/>
              </w:tabs>
              <w:ind w:left="360"/>
              <w:rPr>
                <w:rFonts w:ascii="GHEA Grapalat" w:hAnsi="GHEA Grapalat"/>
              </w:rPr>
            </w:pPr>
            <w:r w:rsidRPr="00D8796F">
              <w:rPr>
                <w:rFonts w:ascii="GHEA Grapalat" w:hAnsi="GHEA Grapalat"/>
              </w:rPr>
              <w:t>13.</w:t>
            </w:r>
            <w:r w:rsidRPr="00D8796F">
              <w:rPr>
                <w:rFonts w:ascii="GHEA Grapalat" w:hAnsi="GHEA Grapalat"/>
              </w:rPr>
              <w:tab/>
              <w:t xml:space="preserve">Номер счета бенефициара (сч.№) </w:t>
            </w:r>
          </w:p>
        </w:tc>
      </w:tr>
      <w:tr w:rsidR="00B138F3" w:rsidRPr="00B138F3" w14:paraId="24266EE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F7814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6231040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79A16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5A98ABF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74F2F0"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51C36C5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0A073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625BB73E"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512061FB"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380B1CE2"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91B64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0364DE78"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5FE870"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63237D15"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4FB74389"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44A6C379" w14:textId="77777777" w:rsidR="00BE2572" w:rsidRPr="00B138F3" w:rsidRDefault="00BE2572" w:rsidP="00DE2AE3">
            <w:pPr>
              <w:widowControl w:val="0"/>
              <w:spacing w:after="160"/>
              <w:rPr>
                <w:rFonts w:ascii="GHEA Grapalat" w:hAnsi="GHEA Grapalat" w:cs="Sylfaen"/>
              </w:rPr>
            </w:pPr>
          </w:p>
          <w:p w14:paraId="4CA5D797"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114CA582" w14:textId="77777777" w:rsidR="00BE2572" w:rsidRPr="00B138F3" w:rsidRDefault="00BE2572" w:rsidP="00DE2AE3">
            <w:pPr>
              <w:widowControl w:val="0"/>
              <w:spacing w:after="160"/>
              <w:rPr>
                <w:rFonts w:ascii="GHEA Grapalat" w:hAnsi="GHEA Grapalat" w:cs="Sylfaen"/>
              </w:rPr>
            </w:pPr>
          </w:p>
          <w:p w14:paraId="4476240C"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351C691" w14:textId="77777777" w:rsidR="00BE2572" w:rsidRPr="00B138F3" w:rsidRDefault="00BE2572" w:rsidP="00DE2AE3">
            <w:pPr>
              <w:widowControl w:val="0"/>
              <w:spacing w:after="160"/>
              <w:rPr>
                <w:rFonts w:ascii="GHEA Grapalat" w:hAnsi="GHEA Grapalat" w:cs="Sylfaen"/>
              </w:rPr>
            </w:pPr>
          </w:p>
          <w:p w14:paraId="733B52DC"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45E6A5E1"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3C767F22"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28F7FF63" w14:textId="77777777" w:rsidR="00BE2572" w:rsidRPr="00B138F3" w:rsidRDefault="00BE2572" w:rsidP="00DE2AE3">
            <w:pPr>
              <w:widowControl w:val="0"/>
              <w:spacing w:after="160"/>
              <w:rPr>
                <w:rFonts w:ascii="GHEA Grapalat" w:hAnsi="GHEA Grapalat" w:cs="Sylfaen"/>
              </w:rPr>
            </w:pPr>
          </w:p>
          <w:p w14:paraId="4D0D501B"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12C6FF2B" w14:textId="77777777" w:rsidR="00BE2572" w:rsidRPr="00B138F3" w:rsidRDefault="00BE2572" w:rsidP="00DE2AE3">
            <w:pPr>
              <w:widowControl w:val="0"/>
              <w:spacing w:after="160"/>
              <w:jc w:val="right"/>
              <w:rPr>
                <w:rFonts w:ascii="GHEA Grapalat" w:hAnsi="GHEA Grapalat" w:cs="Tahoma"/>
              </w:rPr>
            </w:pPr>
          </w:p>
          <w:p w14:paraId="7737C28D"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312F8253" w14:textId="77777777" w:rsidR="00BE2572" w:rsidRPr="00B138F3" w:rsidRDefault="00BE2572" w:rsidP="00DE2AE3">
            <w:pPr>
              <w:widowControl w:val="0"/>
              <w:spacing w:after="160"/>
              <w:rPr>
                <w:rFonts w:ascii="GHEA Grapalat" w:hAnsi="GHEA Grapalat" w:cs="Sylfaen"/>
              </w:rPr>
            </w:pPr>
          </w:p>
          <w:p w14:paraId="06A78199"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06CA6DB5"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638278CD"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1F613913" w14:textId="77777777" w:rsidR="00BE2572" w:rsidRPr="00B138F3" w:rsidRDefault="00BE2572" w:rsidP="00DE2AE3">
            <w:pPr>
              <w:widowControl w:val="0"/>
              <w:spacing w:after="160"/>
              <w:rPr>
                <w:rFonts w:ascii="GHEA Grapalat" w:hAnsi="GHEA Grapalat"/>
              </w:rPr>
            </w:pPr>
          </w:p>
          <w:p w14:paraId="6FD75741"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333B5226"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05CB4743" w14:textId="77777777" w:rsidR="00BE2572" w:rsidRPr="00B138F3" w:rsidRDefault="00BE2572" w:rsidP="00DE2AE3">
            <w:pPr>
              <w:widowControl w:val="0"/>
              <w:spacing w:after="160"/>
              <w:rPr>
                <w:rFonts w:ascii="GHEA Grapalat" w:hAnsi="GHEA Grapalat" w:cs="Tahoma"/>
              </w:rPr>
            </w:pPr>
          </w:p>
          <w:p w14:paraId="62798571"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B01316A"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27D1A8E5" w14:textId="77777777" w:rsidR="00BE2572" w:rsidRPr="00B138F3" w:rsidRDefault="00BE2572" w:rsidP="00DE2AE3">
            <w:pPr>
              <w:widowControl w:val="0"/>
              <w:spacing w:after="160"/>
              <w:rPr>
                <w:rFonts w:ascii="GHEA Grapalat" w:hAnsi="GHEA Grapalat" w:cs="Tahoma"/>
              </w:rPr>
            </w:pPr>
          </w:p>
          <w:p w14:paraId="3149168F"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5BF33CB8"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1D6D57B5" w14:textId="77777777" w:rsidR="00BE2572" w:rsidRPr="00B138F3" w:rsidRDefault="00BE2572" w:rsidP="00DE2AE3">
            <w:pPr>
              <w:widowControl w:val="0"/>
              <w:spacing w:after="160"/>
              <w:rPr>
                <w:rFonts w:ascii="GHEA Grapalat" w:hAnsi="GHEA Grapalat" w:cs="Arial"/>
              </w:rPr>
            </w:pPr>
          </w:p>
        </w:tc>
      </w:tr>
      <w:tr w:rsidR="00B138F3" w:rsidRPr="00B138F3" w14:paraId="66EE02FC"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EDF8003"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F3EC2F6" w14:textId="77777777" w:rsidR="00BE2572" w:rsidRPr="00B138F3" w:rsidRDefault="00BE2572" w:rsidP="00DE2AE3">
            <w:pPr>
              <w:widowControl w:val="0"/>
              <w:spacing w:after="160"/>
              <w:rPr>
                <w:rFonts w:ascii="GHEA Grapalat" w:hAnsi="GHEA Grapalat" w:cs="Sylfaen"/>
              </w:rPr>
            </w:pPr>
          </w:p>
          <w:p w14:paraId="25CA4956"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C6C265B"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C086127" w14:textId="77777777" w:rsidR="00BE2572" w:rsidRPr="00B138F3" w:rsidRDefault="00BE2572" w:rsidP="00DE2AE3">
            <w:pPr>
              <w:widowControl w:val="0"/>
              <w:spacing w:after="160"/>
              <w:rPr>
                <w:rFonts w:ascii="GHEA Grapalat" w:hAnsi="GHEA Grapalat"/>
              </w:rPr>
            </w:pPr>
          </w:p>
          <w:p w14:paraId="2883E4D2"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53F56E50" w14:textId="77777777" w:rsidR="00BE2572" w:rsidRPr="00B138F3" w:rsidRDefault="00BE2572" w:rsidP="00BE2572">
      <w:pPr>
        <w:widowControl w:val="0"/>
        <w:spacing w:after="160"/>
        <w:jc w:val="center"/>
        <w:rPr>
          <w:rFonts w:ascii="GHEA Grapalat" w:hAnsi="GHEA Grapalat" w:cs="Sylfaen"/>
        </w:rPr>
      </w:pPr>
    </w:p>
    <w:p w14:paraId="0995DB11"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501D325"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420E2695"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4381B01E"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EAEA7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630890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F05B02E"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84497F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A87EFD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C08317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15F7F53"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37A450B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35BA6EB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4C35B58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26DB1D58"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4E51F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4AADC6E"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9D712D1"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AF9D83B"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DE9367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660928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016FB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5289D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22B0F9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0132B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E04BA0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3656FC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E126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57D6344"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655F76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01F4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5128AD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335B544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7F55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0FC3E43"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7ED75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B2E58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91B4506"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633FC1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181F02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BCF1A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8903112"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EB7545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2C18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8B7A05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78FC4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5D5BB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E76D1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950485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7F52F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2CADF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11B0D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A46E19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EB90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F8E50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1B75A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19799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65A495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0BC138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7259B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4A12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0AB601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99244B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62418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3796C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43F9AE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8F8184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C1ED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2C3D58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DE36D9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EF1F2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88A0B7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2E6528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3AD160A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C70C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F3BDA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62D9C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D8F3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156B4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4C092E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3403E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7660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15D38E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05D5F9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2A1ED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FEE144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B8C5FB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1327F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AC8F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11C1AC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E3B02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E2994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81E92B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7EE6F5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5CE4F1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5C368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1A3C47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2B4B5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9BAA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3DE64D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D8114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BBE7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1BDB4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5CF36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6FA3D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AEE4C4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2F0DDF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5E6A8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FDE5F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66C546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4EED0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B5499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D5918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53BE5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7AFBF3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E8F4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001B0F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BEE66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E39D6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E1A68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630D8D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65CF92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C863B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8A6674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2D4FC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D5DF0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AD9EF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5EC6A6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2BC5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550F83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E4DF65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EF7A0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512A7C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40B39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BAC72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D765B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0AB1D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9F88B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64D884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77239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0351A7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E110C"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400EA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21FD5C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582F92"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425C197"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780979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B45797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63E4B60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9CF1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5F7EDA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364F0F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7D10A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2F446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03DF40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3C767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BB95A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27ECA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EADBE4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A69387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A891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AD8A0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39B22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188E4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10485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D0B2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5A74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63E434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A76D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B164EF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51E148F4"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AB89B0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71FFB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4D8E188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94E71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C734A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DF1B0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04B7C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C0C71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46ABAD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4787411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4EDD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F8B295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8BE75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C0E3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BE9F30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91D355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14:paraId="50938C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7B18D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D94D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6D8E470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6477C3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73EA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CEB5E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C8E3C72"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325DDD5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9E6C8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5B6500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E2A213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4866F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1A3B9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1234D6B"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66C939A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1E3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2192865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D399A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ED6A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017C4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AD7E06B"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6AA014A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B5417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49C3F0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929D0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3533A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80ABF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F6D9954"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0BB57F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44AB5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76E520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E4D57B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2BEA4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7C70F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A9D9DA3"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7607F1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D096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6BEEB1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54DCB6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8177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5C7BE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AD55AC4" w14:textId="77777777" w:rsidR="00BE2572" w:rsidRPr="00B138F3" w:rsidRDefault="00BE2572" w:rsidP="00DE2AE3">
            <w:pPr>
              <w:widowControl w:val="0"/>
              <w:spacing w:after="120"/>
              <w:jc w:val="center"/>
              <w:rPr>
                <w:rFonts w:ascii="GHEA Grapalat" w:hAnsi="GHEA Grapalat"/>
                <w:sz w:val="18"/>
                <w:szCs w:val="18"/>
              </w:rPr>
            </w:pPr>
          </w:p>
        </w:tc>
      </w:tr>
    </w:tbl>
    <w:p w14:paraId="29BC8C11" w14:textId="77777777" w:rsidR="001005B0" w:rsidRPr="00B138F3" w:rsidRDefault="001005B0" w:rsidP="00B46D58">
      <w:pPr>
        <w:widowControl w:val="0"/>
        <w:spacing w:after="160"/>
        <w:ind w:left="567" w:right="565"/>
        <w:jc w:val="center"/>
        <w:rPr>
          <w:rFonts w:ascii="GHEA Grapalat" w:hAnsi="GHEA Grapalat"/>
          <w:b/>
        </w:rPr>
      </w:pPr>
    </w:p>
    <w:p w14:paraId="4156228C" w14:textId="77777777" w:rsidR="00071D1C" w:rsidRPr="00B138F3" w:rsidRDefault="00B2572B" w:rsidP="00B46D58">
      <w:pPr>
        <w:pStyle w:val="BodyTextIndent3"/>
        <w:widowControl w:val="0"/>
        <w:spacing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20781B72" w14:textId="0C3EFBBF" w:rsidR="00071D1C" w:rsidRPr="00B138F3" w:rsidRDefault="00071D1C" w:rsidP="00B46D58">
      <w:pPr>
        <w:pStyle w:val="BodyTextIndent3"/>
        <w:widowControl w:val="0"/>
        <w:spacing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B05E6D">
        <w:rPr>
          <w:rFonts w:ascii="GHEA Grapalat" w:hAnsi="GHEA Grapalat"/>
          <w:i/>
          <w:sz w:val="24"/>
          <w:szCs w:val="24"/>
        </w:rPr>
        <w:t>«</w:t>
      </w:r>
      <w:r w:rsidR="00E312B0">
        <w:rPr>
          <w:rFonts w:ascii="GHEA Grapalat" w:hAnsi="GHEA Grapalat"/>
          <w:i/>
          <w:sz w:val="24"/>
          <w:szCs w:val="24"/>
        </w:rPr>
        <w:t>ՀՀ-ԱՄ-ԱՀԲՍ-ԳՀԱՊՁԲ-25/05</w:t>
      </w:r>
      <w:r w:rsidR="00B05E6D">
        <w:rPr>
          <w:rFonts w:ascii="GHEA Grapalat" w:hAnsi="GHEA Grapalat"/>
          <w:i/>
          <w:sz w:val="24"/>
          <w:szCs w:val="24"/>
        </w:rPr>
        <w:t>»</w:t>
      </w:r>
    </w:p>
    <w:p w14:paraId="3AC19BF0" w14:textId="77777777" w:rsidR="008D352C" w:rsidRPr="00B138F3" w:rsidRDefault="008D352C" w:rsidP="00B46D58">
      <w:pPr>
        <w:widowControl w:val="0"/>
        <w:ind w:left="-142" w:firstLine="142"/>
        <w:jc w:val="center"/>
        <w:rPr>
          <w:rFonts w:ascii="GHEA Grapalat" w:hAnsi="GHEA Grapalat"/>
          <w:i/>
        </w:rPr>
      </w:pPr>
    </w:p>
    <w:p w14:paraId="30881085" w14:textId="77777777" w:rsidR="00071D1C" w:rsidRPr="00B138F3" w:rsidRDefault="00071D1C" w:rsidP="00B46D58">
      <w:pPr>
        <w:widowControl w:val="0"/>
        <w:ind w:left="-142" w:firstLine="142"/>
        <w:jc w:val="center"/>
        <w:rPr>
          <w:rFonts w:ascii="GHEA Grapalat" w:hAnsi="GHEA Grapalat"/>
          <w:b/>
        </w:rPr>
      </w:pPr>
      <w:r w:rsidRPr="00B138F3">
        <w:rPr>
          <w:rFonts w:ascii="GHEA Grapalat" w:hAnsi="GHEA Grapalat"/>
          <w:b/>
        </w:rPr>
        <w:t xml:space="preserve">ДОГОВОР </w:t>
      </w:r>
    </w:p>
    <w:p w14:paraId="6EEE78FC" w14:textId="77777777" w:rsidR="00071D1C" w:rsidRPr="00B138F3" w:rsidRDefault="00071D1C" w:rsidP="00B46D58">
      <w:pPr>
        <w:widowControl w:val="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4DA43E01" w14:textId="77777777" w:rsidR="00071D1C" w:rsidRPr="00B138F3" w:rsidRDefault="00071D1C" w:rsidP="00B46D58">
      <w:pPr>
        <w:widowControl w:val="0"/>
        <w:ind w:left="-142" w:firstLine="142"/>
        <w:jc w:val="center"/>
        <w:rPr>
          <w:rFonts w:ascii="GHEA Grapalat" w:hAnsi="GHEA Grapalat"/>
          <w:b/>
          <w:u w:val="single"/>
        </w:rPr>
      </w:pPr>
      <w:r w:rsidRPr="00B138F3">
        <w:rPr>
          <w:rFonts w:ascii="GHEA Grapalat" w:hAnsi="GHEA Grapalat"/>
          <w:b/>
        </w:rPr>
        <w:t>№ ____________________</w:t>
      </w:r>
    </w:p>
    <w:p w14:paraId="30EB79EA" w14:textId="77777777" w:rsidR="00071D1C" w:rsidRPr="00B138F3" w:rsidRDefault="00071D1C" w:rsidP="00B46D58">
      <w:pPr>
        <w:widowControl w:val="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3B98195D" w14:textId="77777777" w:rsidTr="00F15CED">
        <w:tc>
          <w:tcPr>
            <w:tcW w:w="4643" w:type="dxa"/>
          </w:tcPr>
          <w:p w14:paraId="54B0DFC5" w14:textId="77777777" w:rsidR="00F15CED" w:rsidRPr="00B138F3" w:rsidRDefault="00F83E0A" w:rsidP="00B46D58">
            <w:pPr>
              <w:widowControl w:val="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208579A3" w14:textId="77777777" w:rsidR="00F15CED" w:rsidRPr="00B138F3" w:rsidRDefault="00F15CED" w:rsidP="00B46D58">
            <w:pPr>
              <w:widowControl w:val="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5511D2A2" w14:textId="77777777" w:rsidR="00071D1C" w:rsidRPr="00B138F3" w:rsidRDefault="00071D1C" w:rsidP="00B46D58">
      <w:pPr>
        <w:widowControl w:val="0"/>
        <w:tabs>
          <w:tab w:val="left" w:pos="720"/>
          <w:tab w:val="left" w:pos="1440"/>
          <w:tab w:val="left" w:pos="8865"/>
        </w:tabs>
        <w:jc w:val="center"/>
        <w:rPr>
          <w:rFonts w:ascii="GHEA Grapalat" w:hAnsi="GHEA Grapalat" w:cs="Sylfaen"/>
        </w:rPr>
      </w:pPr>
    </w:p>
    <w:p w14:paraId="27CA867E" w14:textId="77777777" w:rsidR="00071D1C" w:rsidRPr="00B138F3" w:rsidRDefault="006B3AE3" w:rsidP="00B46D58">
      <w:pPr>
        <w:widowControl w:val="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14:paraId="1F9649FF" w14:textId="77777777" w:rsidR="00071D1C" w:rsidRPr="00B138F3" w:rsidRDefault="00071D1C" w:rsidP="00B46D58">
      <w:pPr>
        <w:widowControl w:val="0"/>
        <w:ind w:firstLine="709"/>
        <w:jc w:val="both"/>
        <w:rPr>
          <w:rFonts w:ascii="GHEA Grapalat" w:hAnsi="GHEA Grapalat"/>
          <w:b/>
        </w:rPr>
      </w:pPr>
    </w:p>
    <w:p w14:paraId="63A17448" w14:textId="77777777" w:rsidR="00071D1C" w:rsidRPr="00B138F3" w:rsidRDefault="00071D1C" w:rsidP="00B46D58">
      <w:pPr>
        <w:widowControl w:val="0"/>
        <w:jc w:val="center"/>
        <w:rPr>
          <w:rFonts w:ascii="GHEA Grapalat" w:hAnsi="GHEA Grapalat" w:cs="Times Armenian"/>
          <w:b/>
        </w:rPr>
      </w:pPr>
      <w:r w:rsidRPr="00B138F3">
        <w:rPr>
          <w:rFonts w:ascii="GHEA Grapalat" w:hAnsi="GHEA Grapalat"/>
          <w:b/>
        </w:rPr>
        <w:t>1. ПРЕДМЕТ ДОГОВОРА</w:t>
      </w:r>
    </w:p>
    <w:p w14:paraId="43F6D449" w14:textId="77777777" w:rsidR="00071D1C" w:rsidRPr="00B138F3" w:rsidRDefault="00071D1C" w:rsidP="00B46D58">
      <w:pPr>
        <w:widowControl w:val="0"/>
        <w:tabs>
          <w:tab w:val="left" w:pos="1134"/>
        </w:tabs>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F3ABE19" w14:textId="77777777" w:rsidR="00071D1C" w:rsidRPr="00B138F3" w:rsidRDefault="00071D1C" w:rsidP="00B46D58">
      <w:pPr>
        <w:widowControl w:val="0"/>
        <w:ind w:firstLine="709"/>
        <w:jc w:val="both"/>
        <w:rPr>
          <w:rFonts w:ascii="GHEA Grapalat" w:hAnsi="GHEA Grapalat" w:cs="Times Armenian"/>
        </w:rPr>
      </w:pPr>
    </w:p>
    <w:p w14:paraId="3B9BAD28" w14:textId="77777777" w:rsidR="00071D1C" w:rsidRPr="00B138F3" w:rsidRDefault="00071D1C" w:rsidP="00B46D58">
      <w:pPr>
        <w:widowControl w:val="0"/>
        <w:jc w:val="center"/>
        <w:rPr>
          <w:rFonts w:ascii="GHEA Grapalat" w:hAnsi="GHEA Grapalat"/>
          <w:b/>
        </w:rPr>
      </w:pPr>
      <w:r w:rsidRPr="00B138F3">
        <w:rPr>
          <w:rFonts w:ascii="GHEA Grapalat" w:hAnsi="GHEA Grapalat"/>
          <w:b/>
        </w:rPr>
        <w:t>2.ПРАВА И ОБЯЗАННОСТИ СТОРОН</w:t>
      </w:r>
    </w:p>
    <w:p w14:paraId="5E4EBCE8" w14:textId="77777777" w:rsidR="00071D1C" w:rsidRPr="00B138F3" w:rsidRDefault="00071D1C" w:rsidP="00B46D58">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0DB20745"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01CDA6A1"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497E29AE"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0811E516"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318E448D"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39E89A9B"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2B800DCB"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количестватовара;</w:t>
      </w:r>
    </w:p>
    <w:p w14:paraId="6A9DE448"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464B9F8F"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5E34FF06"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32286D5C"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w:t>
      </w:r>
      <w:r w:rsidRPr="00B138F3">
        <w:rPr>
          <w:rFonts w:ascii="GHEA Grapalat" w:hAnsi="GHEA Grapalat"/>
        </w:rPr>
        <w:lastRenderedPageBreak/>
        <w:t xml:space="preserve">предусмотренной пунктом 6.2 договора; </w:t>
      </w:r>
    </w:p>
    <w:p w14:paraId="53F836A4"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745511B5" w14:textId="77777777" w:rsidR="009E45F3"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7E954EAD"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40F841DA"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F031D8B"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05910CB4"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28A11981"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14:paraId="475C219C"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34823CE8" w14:textId="77777777" w:rsidR="00071D1C" w:rsidRPr="00B138F3" w:rsidRDefault="00071D1C" w:rsidP="00B46D58">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036764F4"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3098A1DC"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6A8637C1"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A15E837"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757A5E8B" w14:textId="77777777" w:rsidR="00C45B20"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7289EF28" w14:textId="77777777" w:rsidR="00071D1C" w:rsidRPr="00B138F3" w:rsidRDefault="00071D1C" w:rsidP="00B46D58">
      <w:pPr>
        <w:widowControl w:val="0"/>
        <w:tabs>
          <w:tab w:val="left" w:pos="1276"/>
        </w:tabs>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30A8CAB1"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5674B733"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56A503A1"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13892B1B" w14:textId="77777777" w:rsidR="00071D1C" w:rsidRPr="00B138F3" w:rsidRDefault="00071D1C" w:rsidP="00B46D58">
      <w:pPr>
        <w:widowControl w:val="0"/>
        <w:tabs>
          <w:tab w:val="left" w:pos="1560"/>
        </w:tabs>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104768B4"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lastRenderedPageBreak/>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1E887638" w14:textId="77777777" w:rsidR="00071D1C" w:rsidRPr="00B138F3" w:rsidRDefault="00071D1C" w:rsidP="00B46D58">
      <w:pPr>
        <w:widowControl w:val="0"/>
        <w:tabs>
          <w:tab w:val="left" w:pos="1134"/>
        </w:tabs>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742BF7FD"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55D5A736"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007C97AA"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46D30E74"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29DE4CBD"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5032B05F"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43A511D1"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2EA94895"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2F5244D0"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02269A63" w14:textId="77777777" w:rsidR="00C45B20" w:rsidRPr="00B138F3" w:rsidRDefault="00071D1C" w:rsidP="00011CB9">
      <w:pPr>
        <w:widowControl w:val="0"/>
        <w:tabs>
          <w:tab w:val="left" w:pos="1418"/>
        </w:tabs>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1DFD6BA2" w14:textId="77777777" w:rsidR="00071D1C" w:rsidRPr="00B138F3" w:rsidRDefault="00071D1C" w:rsidP="00B46D58">
      <w:pPr>
        <w:widowControl w:val="0"/>
        <w:jc w:val="center"/>
        <w:rPr>
          <w:rFonts w:ascii="GHEA Grapalat" w:hAnsi="GHEA Grapalat"/>
          <w:b/>
        </w:rPr>
      </w:pPr>
      <w:r w:rsidRPr="00B138F3">
        <w:rPr>
          <w:rFonts w:ascii="GHEA Grapalat" w:hAnsi="GHEA Grapalat"/>
          <w:b/>
        </w:rPr>
        <w:t>3. ЦЕНА ДОГОВОРА И ПОРЯДОК ОПЛАТЫ</w:t>
      </w:r>
    </w:p>
    <w:p w14:paraId="1E16EB04"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7"/>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7042B5AB" w14:textId="77777777" w:rsidR="00071D1C" w:rsidRPr="00B138F3" w:rsidRDefault="00071D1C" w:rsidP="00B46D58">
      <w:pPr>
        <w:widowControl w:val="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4A404A52"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8"/>
        <w:t>18</w:t>
      </w:r>
      <w:r w:rsidR="00C45B20" w:rsidRPr="00B138F3">
        <w:rPr>
          <w:rFonts w:ascii="GHEA Grapalat" w:hAnsi="GHEA Grapalat"/>
        </w:rPr>
        <w:t>.</w:t>
      </w:r>
    </w:p>
    <w:p w14:paraId="1F700688"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14:paraId="27B7419C" w14:textId="77777777" w:rsidR="00071D1C" w:rsidRPr="00B138F3" w:rsidRDefault="00071D1C" w:rsidP="00B46D58">
      <w:pPr>
        <w:widowControl w:val="0"/>
        <w:ind w:firstLine="720"/>
        <w:jc w:val="both"/>
        <w:rPr>
          <w:rFonts w:ascii="GHEA Grapalat" w:hAnsi="GHEA Grapalat" w:cs="Sylfaen"/>
          <w:i/>
          <w:u w:val="single"/>
          <w:lang w:val="hy-AM"/>
        </w:rPr>
      </w:pPr>
    </w:p>
    <w:p w14:paraId="3C5CCBF9" w14:textId="77777777" w:rsidR="00071D1C" w:rsidRPr="00B138F3" w:rsidRDefault="00071D1C" w:rsidP="00B46D58">
      <w:pPr>
        <w:widowControl w:val="0"/>
        <w:jc w:val="center"/>
        <w:rPr>
          <w:rFonts w:ascii="GHEA Grapalat" w:hAnsi="GHEA Grapalat"/>
          <w:b/>
        </w:rPr>
      </w:pPr>
      <w:r w:rsidRPr="00B138F3">
        <w:rPr>
          <w:rFonts w:ascii="GHEA Grapalat" w:hAnsi="GHEA Grapalat"/>
          <w:b/>
        </w:rPr>
        <w:t>4. КАЧЕСТВО И ГАРАНТИЯ ТОВАРА</w:t>
      </w:r>
    </w:p>
    <w:p w14:paraId="4F09E22D"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4936C691" w14:textId="77777777" w:rsidR="009E45F3" w:rsidRPr="00B138F3" w:rsidRDefault="00071D1C" w:rsidP="00B46D58">
      <w:pPr>
        <w:widowControl w:val="0"/>
        <w:tabs>
          <w:tab w:val="left" w:pos="1134"/>
        </w:tabs>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9"/>
        <w:t>19</w:t>
      </w:r>
      <w:r w:rsidRPr="00B138F3">
        <w:rPr>
          <w:rFonts w:ascii="GHEA Grapalat" w:hAnsi="GHEA Grapalat"/>
        </w:rPr>
        <w:t>.</w:t>
      </w:r>
    </w:p>
    <w:p w14:paraId="556C89EF" w14:textId="77777777" w:rsidR="009E45F3" w:rsidRPr="00B138F3" w:rsidRDefault="009E45F3" w:rsidP="00B46D58">
      <w:pPr>
        <w:widowControl w:val="0"/>
        <w:jc w:val="center"/>
        <w:rPr>
          <w:rFonts w:ascii="GHEA Grapalat" w:hAnsi="GHEA Grapalat"/>
          <w:b/>
        </w:rPr>
      </w:pPr>
      <w:r w:rsidRPr="00B138F3">
        <w:rPr>
          <w:rFonts w:ascii="GHEA Grapalat" w:hAnsi="GHEA Grapalat"/>
          <w:b/>
        </w:rPr>
        <w:t>5. ПЕРЕДАЧА И ПРИЕМ ТОВАРА</w:t>
      </w:r>
    </w:p>
    <w:p w14:paraId="3FF466D2" w14:textId="77777777" w:rsidR="009E45F3" w:rsidRPr="00B138F3" w:rsidRDefault="009E45F3" w:rsidP="00B46D58">
      <w:pPr>
        <w:widowControl w:val="0"/>
        <w:tabs>
          <w:tab w:val="left" w:pos="1134"/>
        </w:tabs>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1E196DB1" w14:textId="77777777" w:rsidR="00CE1E11" w:rsidRDefault="00CE1E11" w:rsidP="00CE1E11">
      <w:pPr>
        <w:widowControl w:val="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5091EC40" w14:textId="77777777" w:rsidR="001E4776" w:rsidRDefault="001E4776" w:rsidP="00CE1E11">
      <w:pPr>
        <w:widowControl w:val="0"/>
        <w:tabs>
          <w:tab w:val="left" w:pos="1134"/>
        </w:tabs>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092141FF" w14:textId="77777777" w:rsidR="001E4776" w:rsidRDefault="001E4776" w:rsidP="00AA6428">
      <w:pPr>
        <w:widowControl w:val="0"/>
        <w:tabs>
          <w:tab w:val="left" w:pos="1134"/>
        </w:tabs>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5BED98F2" w14:textId="77777777" w:rsidR="001E4776" w:rsidRDefault="001E4776" w:rsidP="00AA6428">
      <w:pPr>
        <w:widowControl w:val="0"/>
        <w:tabs>
          <w:tab w:val="left" w:pos="1134"/>
        </w:tabs>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4511566D" w14:textId="77777777" w:rsidR="00371CF8" w:rsidRDefault="00CB1211" w:rsidP="00371CF8">
      <w:pPr>
        <w:widowControl w:val="0"/>
        <w:tabs>
          <w:tab w:val="left" w:pos="1134"/>
        </w:tabs>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452D7D9F" w14:textId="77777777" w:rsidR="00371CF8" w:rsidRDefault="00371CF8" w:rsidP="00371CF8">
      <w:pPr>
        <w:widowControl w:val="0"/>
        <w:tabs>
          <w:tab w:val="left" w:pos="1134"/>
        </w:tabs>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w:t>
      </w:r>
      <w:r>
        <w:rPr>
          <w:rFonts w:ascii="GHEA Grapalat" w:hAnsi="GHEA Grapalat"/>
        </w:rPr>
        <w:lastRenderedPageBreak/>
        <w:t xml:space="preserve">предоставляет Продавцу подтвержденный им акт приема-передачи. </w:t>
      </w:r>
    </w:p>
    <w:p w14:paraId="7D39176C" w14:textId="77777777" w:rsidR="00BE5F44" w:rsidRDefault="00BE5F44" w:rsidP="00B46D58">
      <w:pPr>
        <w:widowControl w:val="0"/>
        <w:tabs>
          <w:tab w:val="left" w:pos="1134"/>
        </w:tabs>
        <w:ind w:firstLine="567"/>
        <w:jc w:val="both"/>
        <w:rPr>
          <w:rFonts w:ascii="GHEA Grapalat" w:hAnsi="GHEA Grapalat"/>
        </w:rPr>
      </w:pPr>
    </w:p>
    <w:p w14:paraId="12448233" w14:textId="77777777" w:rsidR="009123CA" w:rsidRPr="00B138F3" w:rsidRDefault="009123CA" w:rsidP="00B46D58">
      <w:pPr>
        <w:widowControl w:val="0"/>
        <w:jc w:val="center"/>
        <w:rPr>
          <w:rFonts w:ascii="GHEA Grapalat" w:hAnsi="GHEA Grapalat"/>
          <w:b/>
        </w:rPr>
      </w:pPr>
      <w:r w:rsidRPr="00B138F3">
        <w:rPr>
          <w:rFonts w:ascii="GHEA Grapalat" w:hAnsi="GHEA Grapalat"/>
          <w:b/>
        </w:rPr>
        <w:t>6. ОТВЕТСТВЕННОСТЬ СТОРОН</w:t>
      </w:r>
    </w:p>
    <w:p w14:paraId="69438AA8" w14:textId="77777777" w:rsidR="009123CA" w:rsidRPr="00B138F3" w:rsidRDefault="009123CA" w:rsidP="00B46D58">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5F2B4EB5" w14:textId="77777777" w:rsidR="009123CA" w:rsidRPr="00B138F3" w:rsidRDefault="009123CA" w:rsidP="00B46D58">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1B776360" w14:textId="77777777" w:rsidR="009123CA" w:rsidRPr="00B138F3" w:rsidRDefault="009123CA" w:rsidP="00B46D58">
      <w:pPr>
        <w:widowControl w:val="0"/>
        <w:tabs>
          <w:tab w:val="left" w:pos="1134"/>
        </w:tabs>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10"/>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4E2C29BF" w14:textId="77777777" w:rsidR="0094684E" w:rsidRPr="00B138F3" w:rsidRDefault="0094684E" w:rsidP="00B46D58">
      <w:pPr>
        <w:widowControl w:val="0"/>
        <w:tabs>
          <w:tab w:val="left" w:pos="1134"/>
        </w:tabs>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0F4A765B" w14:textId="77777777" w:rsidR="0094684E" w:rsidRPr="00B138F3" w:rsidRDefault="0094684E" w:rsidP="00B46D58">
      <w:pPr>
        <w:widowControl w:val="0"/>
        <w:tabs>
          <w:tab w:val="left" w:pos="1134"/>
        </w:tabs>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6AB3F1A" w14:textId="77777777" w:rsidR="0094684E" w:rsidRPr="00B138F3" w:rsidRDefault="0094684E" w:rsidP="00B46D58">
      <w:pPr>
        <w:widowControl w:val="0"/>
        <w:tabs>
          <w:tab w:val="left" w:pos="1134"/>
        </w:tabs>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62A08B34" w14:textId="77777777" w:rsidR="0094684E" w:rsidRPr="00B138F3" w:rsidRDefault="00BE5525" w:rsidP="00B46D58">
      <w:pPr>
        <w:widowControl w:val="0"/>
        <w:tabs>
          <w:tab w:val="left" w:pos="1134"/>
        </w:tabs>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44094406" w14:textId="77777777" w:rsidR="00D52566" w:rsidRPr="00B138F3" w:rsidRDefault="00D52566" w:rsidP="00B46D58">
      <w:pPr>
        <w:rPr>
          <w:rFonts w:ascii="GHEA Grapalat" w:hAnsi="GHEA Grapalat"/>
          <w:lang w:val="hy-AM"/>
        </w:rPr>
      </w:pPr>
    </w:p>
    <w:p w14:paraId="328376DE" w14:textId="77777777" w:rsidR="009F337A" w:rsidRPr="00B138F3" w:rsidRDefault="009F337A" w:rsidP="00B46D58">
      <w:pPr>
        <w:widowControl w:val="0"/>
        <w:jc w:val="center"/>
        <w:rPr>
          <w:rFonts w:ascii="GHEA Grapalat" w:hAnsi="GHEA Grapalat"/>
          <w:b/>
        </w:rPr>
      </w:pPr>
      <w:r w:rsidRPr="00B138F3">
        <w:rPr>
          <w:rFonts w:ascii="GHEA Grapalat" w:hAnsi="GHEA Grapalat"/>
          <w:b/>
        </w:rPr>
        <w:t>7. ДЕЙСТВИЕ НЕПРЕОДОЛИМОЙ СИЛЫ (ФОРС-МАЖОР)</w:t>
      </w:r>
    </w:p>
    <w:p w14:paraId="7873F092" w14:textId="77777777" w:rsidR="009F337A" w:rsidRPr="00B138F3" w:rsidRDefault="009F337A" w:rsidP="00B46D58">
      <w:pPr>
        <w:widowControl w:val="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2E10DA6" w14:textId="77777777" w:rsidR="0094684E" w:rsidRPr="00B138F3" w:rsidRDefault="0094684E" w:rsidP="00B46D58">
      <w:pPr>
        <w:widowControl w:val="0"/>
        <w:spacing w:after="160"/>
        <w:jc w:val="center"/>
        <w:rPr>
          <w:rFonts w:ascii="GHEA Grapalat" w:hAnsi="GHEA Grapalat"/>
          <w:lang w:val="hy-AM"/>
        </w:rPr>
      </w:pPr>
    </w:p>
    <w:p w14:paraId="5ED54F7A"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3856E1AC"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lastRenderedPageBreak/>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81C61F7"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73E742CE" w14:textId="77777777" w:rsidR="00071D1C" w:rsidRPr="00B138F3" w:rsidRDefault="00071D1C" w:rsidP="00B46D58">
      <w:pPr>
        <w:widowControl w:val="0"/>
        <w:tabs>
          <w:tab w:val="left" w:pos="1134"/>
        </w:tabs>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09FABF44" w14:textId="77777777" w:rsidR="00071D1C" w:rsidRPr="00B138F3" w:rsidRDefault="00071D1C" w:rsidP="00B46D58">
      <w:pPr>
        <w:widowControl w:val="0"/>
        <w:tabs>
          <w:tab w:val="left" w:pos="1134"/>
        </w:tabs>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738852DD" w14:textId="77777777" w:rsidR="00071D1C" w:rsidRPr="00B138F3" w:rsidRDefault="00071D1C" w:rsidP="00B46D58">
      <w:pPr>
        <w:widowControl w:val="0"/>
        <w:tabs>
          <w:tab w:val="left" w:pos="1134"/>
        </w:tabs>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4FDFED35" w14:textId="77777777" w:rsidR="00071D1C" w:rsidRPr="00B138F3" w:rsidRDefault="00071D1C" w:rsidP="00B46D58">
      <w:pPr>
        <w:widowControl w:val="0"/>
        <w:tabs>
          <w:tab w:val="left" w:pos="1134"/>
        </w:tabs>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5C9BED15" w14:textId="77777777" w:rsidR="00071D1C" w:rsidRPr="00B138F3" w:rsidRDefault="00071D1C" w:rsidP="00B46D58">
      <w:pPr>
        <w:widowControl w:val="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4E32EDF"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7A89FE98"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1AF90867"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11"/>
        <w:t>22</w:t>
      </w:r>
      <w:r w:rsidRPr="00B138F3">
        <w:rPr>
          <w:rFonts w:ascii="GHEA Grapalat" w:hAnsi="GHEA Grapalat"/>
        </w:rPr>
        <w:t>.</w:t>
      </w:r>
    </w:p>
    <w:p w14:paraId="5EC42292"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w:t>
      </w:r>
      <w:r w:rsidRPr="00B138F3">
        <w:rPr>
          <w:rFonts w:ascii="GHEA Grapalat" w:hAnsi="GHEA Grapalat"/>
        </w:rPr>
        <w:lastRenderedPageBreak/>
        <w:t>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12"/>
        <w:t>23</w:t>
      </w:r>
      <w:r w:rsidRPr="00B138F3">
        <w:rPr>
          <w:rFonts w:ascii="GHEA Grapalat" w:hAnsi="GHEA Grapalat"/>
        </w:rPr>
        <w:t>.</w:t>
      </w:r>
    </w:p>
    <w:p w14:paraId="256F1C00"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3291E120"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21765A26"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546D2F42" w14:textId="77777777" w:rsidR="00071D1C" w:rsidRPr="00B138F3" w:rsidRDefault="00071D1C" w:rsidP="00B46D58">
      <w:pPr>
        <w:widowControl w:val="0"/>
        <w:tabs>
          <w:tab w:val="left" w:pos="1276"/>
        </w:tabs>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7BBACD71" w14:textId="77777777" w:rsidR="00071D1C" w:rsidRPr="00B138F3" w:rsidRDefault="00071D1C" w:rsidP="00B46D58">
      <w:pPr>
        <w:widowControl w:val="0"/>
        <w:tabs>
          <w:tab w:val="left" w:pos="1276"/>
        </w:tabs>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4868596B"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 xml:space="preserve">_ страницах, заключается в двух экземплярах, имеющих равную юридическую силу, каждой стороне </w:t>
      </w:r>
      <w:r w:rsidRPr="00B138F3">
        <w:rPr>
          <w:rFonts w:ascii="GHEA Grapalat" w:hAnsi="GHEA Grapalat"/>
        </w:rPr>
        <w:lastRenderedPageBreak/>
        <w:t>предоставляется по одному экземпляру. Приложения № 1, № 2, № 3 и № 3.</w:t>
      </w:r>
      <w:r w:rsidR="009D71F8" w:rsidRPr="00B138F3">
        <w:rPr>
          <w:rFonts w:ascii="GHEA Grapalat" w:hAnsi="GHEA Grapalat"/>
        </w:rPr>
        <w:t>1.</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663B30F7" w14:textId="77777777" w:rsidR="00071D1C" w:rsidRDefault="00071D1C" w:rsidP="00B46D58">
      <w:pPr>
        <w:widowControl w:val="0"/>
        <w:tabs>
          <w:tab w:val="left" w:pos="1276"/>
        </w:tabs>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15EB302A" w14:textId="77777777" w:rsidR="006B3D0C" w:rsidRPr="00B138F3" w:rsidRDefault="006B3D0C" w:rsidP="00B46D58">
      <w:pPr>
        <w:widowControl w:val="0"/>
        <w:tabs>
          <w:tab w:val="left" w:pos="1276"/>
        </w:tabs>
        <w:ind w:firstLine="567"/>
        <w:jc w:val="both"/>
        <w:rPr>
          <w:rFonts w:ascii="GHEA Grapalat" w:hAnsi="GHEA Grapalat"/>
        </w:rPr>
      </w:pPr>
    </w:p>
    <w:p w14:paraId="07D25E6F" w14:textId="77777777" w:rsidR="00071D1C" w:rsidRPr="00B138F3" w:rsidRDefault="00071D1C" w:rsidP="00B46D58">
      <w:pPr>
        <w:widowControl w:val="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18F08C82" w14:textId="77777777" w:rsidTr="0016519F">
        <w:tc>
          <w:tcPr>
            <w:tcW w:w="4536" w:type="dxa"/>
          </w:tcPr>
          <w:p w14:paraId="2C7D6E9D"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63094FE7"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774B4D12"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1ED8AAEB"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7921CB1D" w14:textId="77777777" w:rsidR="00071D1C" w:rsidRPr="00B138F3" w:rsidRDefault="00071D1C" w:rsidP="00B46D58">
            <w:pPr>
              <w:widowControl w:val="0"/>
              <w:jc w:val="center"/>
              <w:rPr>
                <w:rFonts w:ascii="GHEA Grapalat" w:hAnsi="GHEA Grapalat"/>
              </w:rPr>
            </w:pPr>
          </w:p>
        </w:tc>
        <w:tc>
          <w:tcPr>
            <w:tcW w:w="4343" w:type="dxa"/>
          </w:tcPr>
          <w:p w14:paraId="207A1E42"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07E7943C"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5A2E757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435E6FB7"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5F4B2693" w14:textId="77777777" w:rsidR="00382B60" w:rsidRDefault="00382B60" w:rsidP="00B46D58">
      <w:pPr>
        <w:widowControl w:val="0"/>
        <w:ind w:firstLine="567"/>
        <w:jc w:val="both"/>
        <w:rPr>
          <w:rFonts w:ascii="GHEA Grapalat" w:hAnsi="GHEA Grapalat"/>
          <w:i/>
          <w:lang w:val="hy-AM"/>
        </w:rPr>
      </w:pPr>
    </w:p>
    <w:p w14:paraId="6113BCF4" w14:textId="77777777" w:rsidR="00071D1C" w:rsidRPr="00B138F3" w:rsidRDefault="00071D1C" w:rsidP="00B46D58">
      <w:pPr>
        <w:widowControl w:val="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4D44B787" w14:textId="77777777" w:rsidR="00071D1C" w:rsidRPr="00B138F3" w:rsidRDefault="00071D1C" w:rsidP="00B46D58">
      <w:pPr>
        <w:widowControl w:val="0"/>
        <w:rPr>
          <w:rFonts w:ascii="GHEA Grapalat" w:hAnsi="GHEA Grapalat"/>
        </w:rPr>
      </w:pPr>
    </w:p>
    <w:p w14:paraId="60419C8B" w14:textId="77777777" w:rsidR="00071D1C" w:rsidRPr="00382B60" w:rsidRDefault="00071D1C" w:rsidP="00B46D58">
      <w:pPr>
        <w:widowControl w:val="0"/>
        <w:jc w:val="right"/>
        <w:rPr>
          <w:rFonts w:ascii="GHEA Grapalat" w:hAnsi="GHEA Grapalat"/>
        </w:rPr>
        <w:sectPr w:rsidR="00071D1C" w:rsidRPr="00382B60" w:rsidSect="006D30B9">
          <w:footerReference w:type="default" r:id="rId9"/>
          <w:footnotePr>
            <w:pos w:val="beneathText"/>
          </w:footnotePr>
          <w:pgSz w:w="11906" w:h="16838" w:code="9"/>
          <w:pgMar w:top="426" w:right="1418" w:bottom="32" w:left="1418" w:header="561" w:footer="561" w:gutter="0"/>
          <w:cols w:space="720"/>
          <w:docGrid w:linePitch="326"/>
        </w:sectPr>
      </w:pPr>
    </w:p>
    <w:p w14:paraId="501F6CEB" w14:textId="77777777" w:rsidR="00071D1C" w:rsidRPr="00B138F3" w:rsidRDefault="00071D1C" w:rsidP="00B46D58">
      <w:pPr>
        <w:widowControl w:val="0"/>
        <w:jc w:val="right"/>
        <w:rPr>
          <w:rFonts w:ascii="GHEA Grapalat" w:hAnsi="GHEA Grapalat"/>
          <w:i/>
        </w:rPr>
      </w:pPr>
      <w:r w:rsidRPr="00B138F3">
        <w:rPr>
          <w:rFonts w:ascii="GHEA Grapalat" w:hAnsi="GHEA Grapalat"/>
          <w:i/>
        </w:rPr>
        <w:lastRenderedPageBreak/>
        <w:t>Приложение № 1</w:t>
      </w:r>
    </w:p>
    <w:p w14:paraId="60A246D7" w14:textId="7B83BF73" w:rsidR="00071D1C" w:rsidRPr="00B138F3" w:rsidRDefault="00071D1C" w:rsidP="00B46D58">
      <w:pPr>
        <w:widowControl w:val="0"/>
        <w:jc w:val="right"/>
        <w:rPr>
          <w:rFonts w:ascii="GHEA Grapalat" w:hAnsi="GHEA Grapalat"/>
          <w:i/>
        </w:rPr>
      </w:pPr>
      <w:r w:rsidRPr="00B138F3">
        <w:rPr>
          <w:rFonts w:ascii="GHEA Grapalat" w:hAnsi="GHEA Grapalat"/>
          <w:i/>
        </w:rPr>
        <w:t xml:space="preserve">к Договору под кодом </w:t>
      </w:r>
      <w:r w:rsidR="00B05E6D">
        <w:rPr>
          <w:rFonts w:ascii="GHEA Grapalat" w:hAnsi="GHEA Grapalat"/>
          <w:i/>
        </w:rPr>
        <w:t>«</w:t>
      </w:r>
      <w:r w:rsidR="00E312B0">
        <w:rPr>
          <w:rFonts w:ascii="GHEA Grapalat" w:hAnsi="GHEA Grapalat"/>
          <w:i/>
        </w:rPr>
        <w:t>ՀՀ-ԱՄ-ԱՀԲՍ-ԳՀԱՊՁԲ-25/05</w:t>
      </w:r>
      <w:r w:rsidR="00B05E6D">
        <w:rPr>
          <w:rFonts w:ascii="GHEA Grapalat" w:hAnsi="GHEA Grapalat"/>
          <w:i/>
        </w:rPr>
        <w:t>»</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4C848D48" w14:textId="77777777" w:rsidR="00071D1C" w:rsidRPr="00B138F3" w:rsidRDefault="00071D1C" w:rsidP="00B46D58">
      <w:pPr>
        <w:widowControl w:val="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13"/>
        <w:t>*</w:t>
      </w:r>
    </w:p>
    <w:p w14:paraId="142CE192" w14:textId="77777777" w:rsidR="00071D1C" w:rsidRPr="00B138F3" w:rsidRDefault="00071D1C" w:rsidP="00B46D58">
      <w:pPr>
        <w:widowControl w:val="0"/>
        <w:jc w:val="right"/>
        <w:rPr>
          <w:rFonts w:ascii="GHEA Grapalat" w:hAnsi="GHEA Grapalat"/>
        </w:rPr>
      </w:pPr>
      <w:r w:rsidRPr="00B138F3">
        <w:rPr>
          <w:rFonts w:ascii="GHEA Grapalat" w:hAnsi="GHEA Grapalat"/>
        </w:rPr>
        <w:t>Драмов РА</w:t>
      </w:r>
    </w:p>
    <w:tbl>
      <w:tblPr>
        <w:tblW w:w="15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0"/>
        <w:gridCol w:w="1533"/>
        <w:gridCol w:w="1897"/>
        <w:gridCol w:w="3395"/>
        <w:gridCol w:w="1103"/>
        <w:gridCol w:w="1118"/>
        <w:gridCol w:w="950"/>
        <w:gridCol w:w="864"/>
        <w:gridCol w:w="1588"/>
        <w:gridCol w:w="837"/>
        <w:gridCol w:w="964"/>
        <w:gridCol w:w="13"/>
      </w:tblGrid>
      <w:tr w:rsidR="00B138F3" w:rsidRPr="00B138F3" w14:paraId="703E8F6B" w14:textId="77777777" w:rsidTr="001C50ED">
        <w:trPr>
          <w:gridAfter w:val="1"/>
          <w:wAfter w:w="13" w:type="dxa"/>
          <w:trHeight w:val="213"/>
          <w:jc w:val="center"/>
        </w:trPr>
        <w:tc>
          <w:tcPr>
            <w:tcW w:w="15259" w:type="dxa"/>
            <w:gridSpan w:val="11"/>
          </w:tcPr>
          <w:p w14:paraId="18D64C6C"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DE543A" w:rsidRPr="00B138F3" w14:paraId="50258FF7" w14:textId="77777777" w:rsidTr="001C50ED">
        <w:trPr>
          <w:trHeight w:val="223"/>
          <w:jc w:val="center"/>
        </w:trPr>
        <w:tc>
          <w:tcPr>
            <w:tcW w:w="1010" w:type="dxa"/>
            <w:vMerge w:val="restart"/>
            <w:vAlign w:val="center"/>
          </w:tcPr>
          <w:p w14:paraId="2B10E0F3" w14:textId="77777777" w:rsidR="00DE543A" w:rsidRPr="00B138F3" w:rsidRDefault="00DE543A"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533" w:type="dxa"/>
            <w:vMerge w:val="restart"/>
            <w:vAlign w:val="center"/>
          </w:tcPr>
          <w:p w14:paraId="4192A577" w14:textId="77777777" w:rsidR="00DE543A" w:rsidRPr="00B138F3" w:rsidRDefault="00DE543A"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897" w:type="dxa"/>
            <w:vMerge w:val="restart"/>
            <w:vAlign w:val="center"/>
          </w:tcPr>
          <w:p w14:paraId="31E2A23E" w14:textId="77777777" w:rsidR="00DE543A" w:rsidRPr="00B138F3" w:rsidRDefault="00DE543A"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3395" w:type="dxa"/>
            <w:vMerge w:val="restart"/>
            <w:vAlign w:val="center"/>
          </w:tcPr>
          <w:p w14:paraId="5E770075" w14:textId="77777777" w:rsidR="00DE543A" w:rsidRPr="00B138F3" w:rsidRDefault="00DE543A"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103" w:type="dxa"/>
            <w:vMerge w:val="restart"/>
            <w:vAlign w:val="center"/>
          </w:tcPr>
          <w:p w14:paraId="165983D7" w14:textId="77777777" w:rsidR="00DE543A" w:rsidRPr="00B138F3" w:rsidRDefault="00DE543A"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118" w:type="dxa"/>
            <w:vMerge w:val="restart"/>
            <w:vAlign w:val="center"/>
          </w:tcPr>
          <w:p w14:paraId="032381D6" w14:textId="77777777" w:rsidR="00DE543A" w:rsidRPr="00B138F3" w:rsidRDefault="00DE543A"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950" w:type="dxa"/>
            <w:vMerge w:val="restart"/>
            <w:vAlign w:val="center"/>
          </w:tcPr>
          <w:p w14:paraId="0438A119" w14:textId="77777777" w:rsidR="00DE543A" w:rsidRPr="00B138F3" w:rsidRDefault="00DE543A"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64" w:type="dxa"/>
            <w:vMerge w:val="restart"/>
            <w:vAlign w:val="center"/>
          </w:tcPr>
          <w:p w14:paraId="0B88F1F6" w14:textId="77777777" w:rsidR="00DE543A" w:rsidRPr="00B138F3" w:rsidRDefault="00DE543A"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402" w:type="dxa"/>
            <w:gridSpan w:val="4"/>
            <w:vAlign w:val="center"/>
          </w:tcPr>
          <w:p w14:paraId="1FB7257B" w14:textId="77777777" w:rsidR="00DE543A" w:rsidRPr="00B138F3" w:rsidRDefault="00DE543A"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DE543A" w:rsidRPr="00B138F3" w14:paraId="4DBAC4B5" w14:textId="77777777" w:rsidTr="001C50ED">
        <w:trPr>
          <w:gridAfter w:val="1"/>
          <w:wAfter w:w="13" w:type="dxa"/>
          <w:trHeight w:val="453"/>
          <w:jc w:val="center"/>
        </w:trPr>
        <w:tc>
          <w:tcPr>
            <w:tcW w:w="1010" w:type="dxa"/>
            <w:vMerge/>
            <w:vAlign w:val="center"/>
          </w:tcPr>
          <w:p w14:paraId="4C10D716" w14:textId="77777777" w:rsidR="00DE543A" w:rsidRPr="00B138F3" w:rsidRDefault="00DE543A" w:rsidP="00B46D58">
            <w:pPr>
              <w:widowControl w:val="0"/>
              <w:jc w:val="center"/>
              <w:rPr>
                <w:rFonts w:ascii="GHEA Grapalat" w:hAnsi="GHEA Grapalat"/>
                <w:sz w:val="16"/>
                <w:szCs w:val="16"/>
              </w:rPr>
            </w:pPr>
          </w:p>
        </w:tc>
        <w:tc>
          <w:tcPr>
            <w:tcW w:w="1533" w:type="dxa"/>
            <w:vMerge/>
            <w:vAlign w:val="center"/>
          </w:tcPr>
          <w:p w14:paraId="3D185776" w14:textId="77777777" w:rsidR="00DE543A" w:rsidRPr="00B138F3" w:rsidRDefault="00DE543A" w:rsidP="00B46D58">
            <w:pPr>
              <w:widowControl w:val="0"/>
              <w:jc w:val="center"/>
              <w:rPr>
                <w:rFonts w:ascii="GHEA Grapalat" w:hAnsi="GHEA Grapalat"/>
                <w:sz w:val="16"/>
                <w:szCs w:val="16"/>
              </w:rPr>
            </w:pPr>
          </w:p>
        </w:tc>
        <w:tc>
          <w:tcPr>
            <w:tcW w:w="1897" w:type="dxa"/>
            <w:vMerge/>
            <w:vAlign w:val="center"/>
          </w:tcPr>
          <w:p w14:paraId="69E015FE" w14:textId="77777777" w:rsidR="00DE543A" w:rsidRPr="00B138F3" w:rsidRDefault="00DE543A" w:rsidP="00B46D58">
            <w:pPr>
              <w:widowControl w:val="0"/>
              <w:jc w:val="center"/>
              <w:rPr>
                <w:rFonts w:ascii="GHEA Grapalat" w:hAnsi="GHEA Grapalat"/>
                <w:sz w:val="16"/>
                <w:szCs w:val="16"/>
              </w:rPr>
            </w:pPr>
          </w:p>
        </w:tc>
        <w:tc>
          <w:tcPr>
            <w:tcW w:w="3395" w:type="dxa"/>
            <w:vMerge/>
            <w:vAlign w:val="center"/>
          </w:tcPr>
          <w:p w14:paraId="54B8A017" w14:textId="77777777" w:rsidR="00DE543A" w:rsidRPr="00B138F3" w:rsidRDefault="00DE543A" w:rsidP="00B46D58">
            <w:pPr>
              <w:widowControl w:val="0"/>
              <w:jc w:val="center"/>
              <w:rPr>
                <w:rFonts w:ascii="GHEA Grapalat" w:hAnsi="GHEA Grapalat"/>
                <w:sz w:val="16"/>
                <w:szCs w:val="16"/>
              </w:rPr>
            </w:pPr>
          </w:p>
        </w:tc>
        <w:tc>
          <w:tcPr>
            <w:tcW w:w="1103" w:type="dxa"/>
            <w:vMerge/>
            <w:vAlign w:val="center"/>
          </w:tcPr>
          <w:p w14:paraId="49E284FF" w14:textId="77777777" w:rsidR="00DE543A" w:rsidRPr="00B138F3" w:rsidRDefault="00DE543A" w:rsidP="00B46D58">
            <w:pPr>
              <w:widowControl w:val="0"/>
              <w:jc w:val="center"/>
              <w:rPr>
                <w:rFonts w:ascii="GHEA Grapalat" w:hAnsi="GHEA Grapalat"/>
                <w:sz w:val="16"/>
                <w:szCs w:val="16"/>
              </w:rPr>
            </w:pPr>
          </w:p>
        </w:tc>
        <w:tc>
          <w:tcPr>
            <w:tcW w:w="1118" w:type="dxa"/>
            <w:vMerge/>
            <w:vAlign w:val="center"/>
          </w:tcPr>
          <w:p w14:paraId="12150108" w14:textId="77777777" w:rsidR="00DE543A" w:rsidRPr="00B138F3" w:rsidRDefault="00DE543A" w:rsidP="00B46D58">
            <w:pPr>
              <w:widowControl w:val="0"/>
              <w:jc w:val="center"/>
              <w:rPr>
                <w:rFonts w:ascii="GHEA Grapalat" w:hAnsi="GHEA Grapalat"/>
                <w:sz w:val="16"/>
                <w:szCs w:val="16"/>
              </w:rPr>
            </w:pPr>
          </w:p>
        </w:tc>
        <w:tc>
          <w:tcPr>
            <w:tcW w:w="950" w:type="dxa"/>
            <w:vMerge/>
            <w:vAlign w:val="center"/>
          </w:tcPr>
          <w:p w14:paraId="4AD553F1" w14:textId="77777777" w:rsidR="00DE543A" w:rsidRPr="00B138F3" w:rsidRDefault="00DE543A" w:rsidP="00B46D58">
            <w:pPr>
              <w:widowControl w:val="0"/>
              <w:jc w:val="center"/>
              <w:rPr>
                <w:rFonts w:ascii="GHEA Grapalat" w:hAnsi="GHEA Grapalat"/>
                <w:sz w:val="16"/>
                <w:szCs w:val="16"/>
              </w:rPr>
            </w:pPr>
          </w:p>
        </w:tc>
        <w:tc>
          <w:tcPr>
            <w:tcW w:w="864" w:type="dxa"/>
            <w:vMerge/>
            <w:vAlign w:val="center"/>
          </w:tcPr>
          <w:p w14:paraId="75021BB1" w14:textId="77777777" w:rsidR="00DE543A" w:rsidRPr="00B138F3" w:rsidRDefault="00DE543A" w:rsidP="00B46D58">
            <w:pPr>
              <w:widowControl w:val="0"/>
              <w:jc w:val="center"/>
              <w:rPr>
                <w:rFonts w:ascii="GHEA Grapalat" w:hAnsi="GHEA Grapalat"/>
                <w:sz w:val="16"/>
                <w:szCs w:val="16"/>
              </w:rPr>
            </w:pPr>
          </w:p>
        </w:tc>
        <w:tc>
          <w:tcPr>
            <w:tcW w:w="1588" w:type="dxa"/>
            <w:vAlign w:val="center"/>
          </w:tcPr>
          <w:p w14:paraId="6CED38A7" w14:textId="77777777" w:rsidR="00DE543A" w:rsidRPr="00B138F3" w:rsidRDefault="00DE543A"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837" w:type="dxa"/>
            <w:vAlign w:val="center"/>
          </w:tcPr>
          <w:p w14:paraId="63A35979" w14:textId="77777777" w:rsidR="00DE543A" w:rsidRPr="00B138F3" w:rsidRDefault="00DE543A"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64" w:type="dxa"/>
            <w:vAlign w:val="center"/>
          </w:tcPr>
          <w:p w14:paraId="0CAC6C13" w14:textId="77777777" w:rsidR="00DE543A" w:rsidRPr="00B138F3" w:rsidRDefault="00DE543A"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Pr="00B138F3">
              <w:rPr>
                <w:rStyle w:val="FootnoteReference"/>
                <w:rFonts w:ascii="GHEA Grapalat" w:hAnsi="GHEA Grapalat"/>
                <w:sz w:val="16"/>
                <w:szCs w:val="16"/>
              </w:rPr>
              <w:footnoteReference w:customMarkFollows="1" w:id="14"/>
              <w:t>***</w:t>
            </w:r>
          </w:p>
        </w:tc>
      </w:tr>
      <w:tr w:rsidR="005D2E77" w:rsidRPr="00B138F3" w14:paraId="75FC68F7" w14:textId="77777777" w:rsidTr="003F60C0">
        <w:trPr>
          <w:gridAfter w:val="1"/>
          <w:wAfter w:w="13" w:type="dxa"/>
          <w:trHeight w:val="250"/>
          <w:jc w:val="center"/>
        </w:trPr>
        <w:tc>
          <w:tcPr>
            <w:tcW w:w="1010" w:type="dxa"/>
            <w:vAlign w:val="center"/>
          </w:tcPr>
          <w:p w14:paraId="7744DB61" w14:textId="694A4531" w:rsidR="005D2E77" w:rsidRDefault="005D2E77" w:rsidP="005D2E77">
            <w:pPr>
              <w:widowControl w:val="0"/>
              <w:jc w:val="center"/>
              <w:rPr>
                <w:rFonts w:ascii="GHEA Grapalat" w:hAnsi="GHEA Grapalat"/>
                <w:sz w:val="16"/>
                <w:szCs w:val="16"/>
                <w:lang w:val="en-US"/>
              </w:rPr>
            </w:pPr>
            <w:r w:rsidRPr="002173A5">
              <w:rPr>
                <w:rFonts w:ascii="GHEA Grapalat" w:hAnsi="GHEA Grapalat"/>
                <w:i/>
                <w:sz w:val="20"/>
                <w:szCs w:val="20"/>
              </w:rPr>
              <w:t>1</w:t>
            </w:r>
          </w:p>
        </w:tc>
        <w:tc>
          <w:tcPr>
            <w:tcW w:w="1533" w:type="dxa"/>
            <w:vAlign w:val="center"/>
          </w:tcPr>
          <w:p w14:paraId="4EEF1393" w14:textId="77777777" w:rsidR="003F60C0" w:rsidRPr="00F07DDA" w:rsidRDefault="003F60C0" w:rsidP="003F60C0">
            <w:pPr>
              <w:jc w:val="center"/>
              <w:rPr>
                <w:rFonts w:ascii="GHEA Grapalat" w:hAnsi="GHEA Grapalat"/>
                <w:sz w:val="20"/>
              </w:rPr>
            </w:pPr>
            <w:r w:rsidRPr="00F07DDA">
              <w:rPr>
                <w:rFonts w:ascii="GHEA Grapalat" w:hAnsi="GHEA Grapalat"/>
                <w:sz w:val="20"/>
              </w:rPr>
              <w:t>09134210</w:t>
            </w:r>
          </w:p>
          <w:p w14:paraId="27A115D2" w14:textId="3EB55E4A" w:rsidR="005D2E77" w:rsidRPr="00782E58" w:rsidRDefault="005D2E77" w:rsidP="005D2E77">
            <w:pPr>
              <w:widowControl w:val="0"/>
              <w:jc w:val="center"/>
              <w:rPr>
                <w:rFonts w:ascii="GHEA Grapalat" w:hAnsi="GHEA Grapalat"/>
                <w:sz w:val="20"/>
              </w:rPr>
            </w:pPr>
          </w:p>
        </w:tc>
        <w:tc>
          <w:tcPr>
            <w:tcW w:w="1897" w:type="dxa"/>
            <w:vAlign w:val="center"/>
          </w:tcPr>
          <w:p w14:paraId="69CEDD3F" w14:textId="226114FC" w:rsidR="005D2E77" w:rsidRPr="003F60C0" w:rsidRDefault="003F60C0" w:rsidP="003F60C0">
            <w:pPr>
              <w:jc w:val="center"/>
              <w:rPr>
                <w:rFonts w:ascii="GHEA Grapalat" w:hAnsi="GHEA Grapalat"/>
                <w:sz w:val="20"/>
              </w:rPr>
            </w:pPr>
            <w:r w:rsidRPr="003F60C0">
              <w:rPr>
                <w:rFonts w:ascii="GHEA Grapalat" w:hAnsi="GHEA Grapalat"/>
                <w:sz w:val="20"/>
              </w:rPr>
              <w:t>Дизельное топливо</w:t>
            </w:r>
          </w:p>
        </w:tc>
        <w:tc>
          <w:tcPr>
            <w:tcW w:w="3395" w:type="dxa"/>
            <w:vAlign w:val="center"/>
          </w:tcPr>
          <w:p w14:paraId="400AB06C" w14:textId="5011480E" w:rsidR="005D2E77" w:rsidRPr="003F60C0" w:rsidRDefault="003F60C0" w:rsidP="003F60C0">
            <w:pPr>
              <w:jc w:val="center"/>
              <w:rPr>
                <w:rFonts w:ascii="GHEA Grapalat" w:hAnsi="GHEA Grapalat"/>
                <w:sz w:val="20"/>
              </w:rPr>
            </w:pPr>
            <w:r w:rsidRPr="003F60C0">
              <w:rPr>
                <w:rFonts w:ascii="GHEA Grapalat" w:hAnsi="GHEA Grapalat"/>
                <w:sz w:val="20"/>
              </w:rPr>
              <w:t xml:space="preserve">Цетановое число не менее 51, цетановое число не менее 46, плотность при температуре 150 С от 820 до 845 кг / м3, содержание серы не более 350 мг / кг, температура воспламенения не менее 550 С, углеродный остаток 10%. осадок не более 0,3%, вязкость при 400 С от 2,0 до 4,5 мм 2 / с, температура мутности не выше 00 С, безопасность, маркировка և упаковка согласно Правительству РА 2004 г. «Технический регламент топлива </w:t>
            </w:r>
            <w:r w:rsidRPr="003F60C0">
              <w:rPr>
                <w:rFonts w:ascii="GHEA Grapalat" w:hAnsi="GHEA Grapalat"/>
                <w:sz w:val="20"/>
              </w:rPr>
              <w:lastRenderedPageBreak/>
              <w:t>для двигателей внутреннего сгорания», утвержденный постановлением № 1592-Н от 11 ноября 2006 г.</w:t>
            </w:r>
          </w:p>
        </w:tc>
        <w:tc>
          <w:tcPr>
            <w:tcW w:w="1103" w:type="dxa"/>
            <w:vAlign w:val="center"/>
          </w:tcPr>
          <w:p w14:paraId="751F06B5" w14:textId="6EA455F7" w:rsidR="005D2E77" w:rsidRPr="003F60C0" w:rsidRDefault="003F60C0" w:rsidP="003F60C0">
            <w:pPr>
              <w:jc w:val="center"/>
              <w:rPr>
                <w:rFonts w:ascii="GHEA Grapalat" w:hAnsi="GHEA Grapalat"/>
                <w:sz w:val="20"/>
              </w:rPr>
            </w:pPr>
            <w:r w:rsidRPr="003F60C0">
              <w:rPr>
                <w:rFonts w:ascii="GHEA Grapalat" w:hAnsi="GHEA Grapalat"/>
                <w:sz w:val="20"/>
              </w:rPr>
              <w:lastRenderedPageBreak/>
              <w:t>литр</w:t>
            </w:r>
            <w:r w:rsidR="005D2E77" w:rsidRPr="003F60C0">
              <w:rPr>
                <w:rFonts w:ascii="GHEA Grapalat" w:hAnsi="GHEA Grapalat"/>
                <w:sz w:val="20"/>
              </w:rPr>
              <w:t>.</w:t>
            </w:r>
          </w:p>
        </w:tc>
        <w:tc>
          <w:tcPr>
            <w:tcW w:w="1118" w:type="dxa"/>
            <w:vAlign w:val="center"/>
          </w:tcPr>
          <w:p w14:paraId="42514809" w14:textId="2E9EDDC5" w:rsidR="005D2E77" w:rsidRPr="00AD18F8" w:rsidRDefault="00AD18F8" w:rsidP="005D2E77">
            <w:pPr>
              <w:widowControl w:val="0"/>
              <w:jc w:val="center"/>
              <w:rPr>
                <w:rFonts w:ascii="GHEA Grapalat" w:hAnsi="GHEA Grapalat"/>
                <w:sz w:val="16"/>
                <w:szCs w:val="16"/>
                <w:lang w:val="en-US"/>
              </w:rPr>
            </w:pPr>
            <w:r>
              <w:rPr>
                <w:rFonts w:ascii="GHEA Grapalat" w:hAnsi="GHEA Grapalat"/>
                <w:sz w:val="16"/>
                <w:szCs w:val="16"/>
                <w:lang w:val="en-US"/>
              </w:rPr>
              <w:t>500</w:t>
            </w:r>
          </w:p>
        </w:tc>
        <w:tc>
          <w:tcPr>
            <w:tcW w:w="950" w:type="dxa"/>
            <w:vAlign w:val="center"/>
          </w:tcPr>
          <w:p w14:paraId="43456BE5" w14:textId="0348B36D" w:rsidR="005D2E77" w:rsidRPr="00AD18F8" w:rsidRDefault="00AD18F8" w:rsidP="005D2E77">
            <w:pPr>
              <w:widowControl w:val="0"/>
              <w:jc w:val="center"/>
              <w:rPr>
                <w:rFonts w:ascii="GHEA Grapalat" w:hAnsi="GHEA Grapalat"/>
                <w:sz w:val="16"/>
                <w:szCs w:val="16"/>
                <w:lang w:val="en-US"/>
              </w:rPr>
            </w:pPr>
            <w:r>
              <w:rPr>
                <w:rFonts w:ascii="GHEA Grapalat" w:hAnsi="GHEA Grapalat"/>
                <w:sz w:val="16"/>
                <w:szCs w:val="16"/>
                <w:lang w:val="en-US"/>
              </w:rPr>
              <w:t>2 500 000</w:t>
            </w:r>
          </w:p>
        </w:tc>
        <w:tc>
          <w:tcPr>
            <w:tcW w:w="864" w:type="dxa"/>
            <w:vAlign w:val="center"/>
          </w:tcPr>
          <w:p w14:paraId="5948F5E0" w14:textId="036AE2A5" w:rsidR="005D2E77" w:rsidRPr="00AD18F8" w:rsidRDefault="00AD18F8" w:rsidP="005D2E77">
            <w:pPr>
              <w:widowControl w:val="0"/>
              <w:jc w:val="center"/>
              <w:rPr>
                <w:rFonts w:ascii="GHEA Grapalat" w:hAnsi="GHEA Grapalat"/>
                <w:sz w:val="16"/>
                <w:szCs w:val="16"/>
                <w:lang w:val="en-US"/>
              </w:rPr>
            </w:pPr>
            <w:r>
              <w:rPr>
                <w:rFonts w:ascii="GHEA Grapalat" w:hAnsi="GHEA Grapalat"/>
                <w:sz w:val="16"/>
                <w:szCs w:val="16"/>
                <w:lang w:val="en-US"/>
              </w:rPr>
              <w:t>5000</w:t>
            </w:r>
          </w:p>
        </w:tc>
        <w:tc>
          <w:tcPr>
            <w:tcW w:w="1588" w:type="dxa"/>
            <w:vAlign w:val="center"/>
          </w:tcPr>
          <w:p w14:paraId="5F0D695D" w14:textId="67CD45FA" w:rsidR="005D2E77" w:rsidRPr="00B26EF6" w:rsidRDefault="007C2932" w:rsidP="003F60C0">
            <w:pPr>
              <w:widowControl w:val="0"/>
              <w:jc w:val="center"/>
              <w:rPr>
                <w:rFonts w:ascii="GHEA Grapalat" w:hAnsi="GHEA Grapalat"/>
                <w:sz w:val="16"/>
                <w:szCs w:val="16"/>
              </w:rPr>
            </w:pPr>
            <w:r w:rsidRPr="007C2932">
              <w:t>община Аракс, село Гай А. Хачатрян 1</w:t>
            </w:r>
          </w:p>
        </w:tc>
        <w:tc>
          <w:tcPr>
            <w:tcW w:w="837" w:type="dxa"/>
            <w:vAlign w:val="center"/>
          </w:tcPr>
          <w:p w14:paraId="20901092" w14:textId="5C8C77B8" w:rsidR="005D2E77" w:rsidRPr="00AD18F8" w:rsidRDefault="00AD18F8" w:rsidP="003F60C0">
            <w:pPr>
              <w:widowControl w:val="0"/>
              <w:jc w:val="center"/>
              <w:rPr>
                <w:rFonts w:ascii="GHEA Grapalat" w:hAnsi="GHEA Grapalat"/>
                <w:sz w:val="16"/>
                <w:szCs w:val="16"/>
                <w:lang w:val="en-US"/>
              </w:rPr>
            </w:pPr>
            <w:r>
              <w:rPr>
                <w:rFonts w:ascii="GHEA Grapalat" w:hAnsi="GHEA Grapalat" w:cs="Calibri"/>
                <w:color w:val="000000"/>
                <w:sz w:val="22"/>
                <w:szCs w:val="22"/>
                <w:lang w:val="en-US"/>
              </w:rPr>
              <w:t>5000</w:t>
            </w:r>
          </w:p>
        </w:tc>
        <w:tc>
          <w:tcPr>
            <w:tcW w:w="964" w:type="dxa"/>
            <w:vAlign w:val="center"/>
          </w:tcPr>
          <w:p w14:paraId="51D86736" w14:textId="174D293B" w:rsidR="005D2E77" w:rsidRPr="004323A2" w:rsidRDefault="005D2E77" w:rsidP="005D2E77">
            <w:pPr>
              <w:widowControl w:val="0"/>
              <w:jc w:val="center"/>
              <w:rPr>
                <w:rFonts w:ascii="GHEA Grapalat" w:hAnsi="GHEA Grapalat"/>
                <w:sz w:val="16"/>
                <w:szCs w:val="16"/>
              </w:rPr>
            </w:pPr>
            <w:r w:rsidRPr="004323A2">
              <w:rPr>
                <w:rFonts w:ascii="GHEA Grapalat" w:hAnsi="GHEA Grapalat"/>
                <w:sz w:val="16"/>
                <w:szCs w:val="16"/>
              </w:rPr>
              <w:t>минимум 20 календарных дней со дня вступления в силу договора</w:t>
            </w:r>
          </w:p>
        </w:tc>
      </w:tr>
    </w:tbl>
    <w:p w14:paraId="5B894995" w14:textId="77777777" w:rsidR="00711AF7" w:rsidRDefault="00711AF7" w:rsidP="00120EE3">
      <w:pPr>
        <w:pStyle w:val="HTMLPreformatted"/>
        <w:rPr>
          <w:rFonts w:ascii="GHEA Grapalat" w:hAnsi="GHEA Grapalat" w:cs="Times New Roman"/>
          <w:sz w:val="16"/>
          <w:szCs w:val="16"/>
          <w:lang w:bidi="ru-RU"/>
        </w:rPr>
      </w:pPr>
    </w:p>
    <w:p w14:paraId="318D6D48" w14:textId="77777777" w:rsidR="00245C20" w:rsidRPr="00245C20" w:rsidRDefault="00245C20" w:rsidP="00245C20">
      <w:pPr>
        <w:widowControl w:val="0"/>
        <w:jc w:val="both"/>
        <w:rPr>
          <w:rFonts w:ascii="GHEA Grapalat" w:hAnsi="GHEA Grapalat"/>
        </w:rPr>
      </w:pPr>
      <w:r w:rsidRPr="00245C20">
        <w:rPr>
          <w:rFonts w:ascii="GHEA Grapalat" w:hAnsi="GHEA Grapalat"/>
        </w:rPr>
        <w:t>• Доставка товара և Разгрузка осуществляется продавцом.</w:t>
      </w:r>
    </w:p>
    <w:p w14:paraId="177917EA" w14:textId="2DF87829" w:rsidR="00F954E8" w:rsidRPr="00B138F3" w:rsidRDefault="00F954E8" w:rsidP="00245C20">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3EEFCEF0" w14:textId="77777777" w:rsidTr="00E22E51">
        <w:trPr>
          <w:jc w:val="center"/>
        </w:trPr>
        <w:tc>
          <w:tcPr>
            <w:tcW w:w="4536" w:type="dxa"/>
          </w:tcPr>
          <w:p w14:paraId="1B972003"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0FB3C8D1"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7F2BB677"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4B03EA71"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7045CA96" w14:textId="77777777" w:rsidR="00071D1C" w:rsidRPr="00B138F3" w:rsidRDefault="00071D1C" w:rsidP="00B46D58">
            <w:pPr>
              <w:widowControl w:val="0"/>
              <w:jc w:val="center"/>
              <w:rPr>
                <w:rFonts w:ascii="GHEA Grapalat" w:hAnsi="GHEA Grapalat"/>
              </w:rPr>
            </w:pPr>
          </w:p>
        </w:tc>
        <w:tc>
          <w:tcPr>
            <w:tcW w:w="4343" w:type="dxa"/>
          </w:tcPr>
          <w:p w14:paraId="4079DF05"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1E6D867B"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6ACCD0FB"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4E7A2525"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10E2A681" w14:textId="77777777" w:rsidR="00071D1C" w:rsidRPr="00B138F3" w:rsidRDefault="00071D1C" w:rsidP="00B46D58">
      <w:pPr>
        <w:widowControl w:val="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621A6A1E" w14:textId="2DA6A012" w:rsidR="00071D1C" w:rsidRPr="00B138F3" w:rsidRDefault="00071D1C" w:rsidP="00B46D58">
      <w:pPr>
        <w:widowControl w:val="0"/>
        <w:jc w:val="right"/>
        <w:rPr>
          <w:rFonts w:ascii="GHEA Grapalat" w:hAnsi="GHEA Grapalat"/>
          <w:i/>
        </w:rPr>
      </w:pPr>
      <w:r w:rsidRPr="00B138F3">
        <w:rPr>
          <w:rFonts w:ascii="GHEA Grapalat" w:hAnsi="GHEA Grapalat"/>
          <w:i/>
        </w:rPr>
        <w:t xml:space="preserve">к Договору под кодом </w:t>
      </w:r>
      <w:r w:rsidR="00F76CAA" w:rsidRPr="00F76CAA">
        <w:rPr>
          <w:rFonts w:ascii="GHEA Grapalat" w:hAnsi="GHEA Grapalat"/>
          <w:i/>
        </w:rPr>
        <w:t xml:space="preserve"> </w:t>
      </w:r>
      <w:r w:rsidR="00B05E6D">
        <w:rPr>
          <w:rFonts w:ascii="GHEA Grapalat" w:hAnsi="GHEA Grapalat"/>
          <w:i/>
        </w:rPr>
        <w:t>«</w:t>
      </w:r>
      <w:r w:rsidR="00E312B0">
        <w:rPr>
          <w:rFonts w:ascii="GHEA Grapalat" w:hAnsi="GHEA Grapalat"/>
          <w:i/>
        </w:rPr>
        <w:t>ՀՀ-ԱՄ-ԱՀԲՍ-ԳՀԱՊՁԲ-25/05</w:t>
      </w:r>
      <w:r w:rsidR="00B05E6D">
        <w:rPr>
          <w:rFonts w:ascii="GHEA Grapalat" w:hAnsi="GHEA Grapalat"/>
          <w:i/>
        </w:rPr>
        <w:t>»</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2A65F723" w14:textId="77777777" w:rsidR="00071D1C" w:rsidRPr="00B138F3" w:rsidRDefault="00071D1C" w:rsidP="00B46D58">
      <w:pPr>
        <w:widowControl w:val="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5"/>
        <w:t>*</w:t>
      </w:r>
    </w:p>
    <w:p w14:paraId="24C6C552" w14:textId="77777777" w:rsidR="00071D1C" w:rsidRPr="00B138F3" w:rsidRDefault="00071D1C" w:rsidP="00B46D58">
      <w:pPr>
        <w:widowControl w:val="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7"/>
        <w:gridCol w:w="1912"/>
        <w:gridCol w:w="2126"/>
        <w:gridCol w:w="895"/>
        <w:gridCol w:w="939"/>
        <w:gridCol w:w="662"/>
        <w:gridCol w:w="802"/>
        <w:gridCol w:w="619"/>
        <w:gridCol w:w="657"/>
        <w:gridCol w:w="674"/>
        <w:gridCol w:w="789"/>
        <w:gridCol w:w="864"/>
        <w:gridCol w:w="831"/>
        <w:gridCol w:w="898"/>
        <w:gridCol w:w="835"/>
        <w:gridCol w:w="745"/>
      </w:tblGrid>
      <w:tr w:rsidR="00B138F3" w:rsidRPr="00B138F3" w14:paraId="44CFE624" w14:textId="77777777" w:rsidTr="0022710D">
        <w:trPr>
          <w:trHeight w:val="305"/>
          <w:jc w:val="center"/>
        </w:trPr>
        <w:tc>
          <w:tcPr>
            <w:tcW w:w="15905" w:type="dxa"/>
            <w:gridSpan w:val="16"/>
          </w:tcPr>
          <w:p w14:paraId="788C98D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6C13ADF6" w14:textId="77777777" w:rsidTr="00B26EF6">
        <w:trPr>
          <w:trHeight w:val="747"/>
          <w:jc w:val="center"/>
        </w:trPr>
        <w:tc>
          <w:tcPr>
            <w:tcW w:w="1657" w:type="dxa"/>
            <w:vAlign w:val="center"/>
          </w:tcPr>
          <w:p w14:paraId="76BCC6EB"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12" w:type="dxa"/>
            <w:vAlign w:val="center"/>
          </w:tcPr>
          <w:p w14:paraId="43282F6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126" w:type="dxa"/>
            <w:vAlign w:val="center"/>
          </w:tcPr>
          <w:p w14:paraId="77AED947"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210" w:type="dxa"/>
            <w:gridSpan w:val="13"/>
            <w:vAlign w:val="center"/>
          </w:tcPr>
          <w:p w14:paraId="09D283B7" w14:textId="709928B1"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B614C4" w:rsidRPr="00B614C4">
              <w:rPr>
                <w:rFonts w:ascii="GHEA Grapalat" w:hAnsi="GHEA Grapalat"/>
                <w:sz w:val="16"/>
                <w:szCs w:val="16"/>
              </w:rPr>
              <w:t>2</w:t>
            </w:r>
            <w:r w:rsidR="00AD18F8" w:rsidRPr="00AD18F8">
              <w:rPr>
                <w:rFonts w:ascii="GHEA Grapalat" w:hAnsi="GHEA Grapalat"/>
                <w:sz w:val="16"/>
                <w:szCs w:val="16"/>
              </w:rPr>
              <w:t>5</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16"/>
              <w:t>**</w:t>
            </w:r>
          </w:p>
        </w:tc>
      </w:tr>
      <w:tr w:rsidR="00B138F3" w:rsidRPr="00B138F3" w14:paraId="17FA3470" w14:textId="77777777" w:rsidTr="00AD18F8">
        <w:trPr>
          <w:trHeight w:val="806"/>
          <w:jc w:val="center"/>
        </w:trPr>
        <w:tc>
          <w:tcPr>
            <w:tcW w:w="1657" w:type="dxa"/>
          </w:tcPr>
          <w:p w14:paraId="4A05B632" w14:textId="77777777" w:rsidR="00071D1C" w:rsidRPr="00B138F3" w:rsidRDefault="00071D1C" w:rsidP="00B46D58">
            <w:pPr>
              <w:widowControl w:val="0"/>
              <w:jc w:val="center"/>
              <w:rPr>
                <w:rFonts w:ascii="GHEA Grapalat" w:hAnsi="GHEA Grapalat"/>
                <w:sz w:val="16"/>
                <w:szCs w:val="16"/>
              </w:rPr>
            </w:pPr>
          </w:p>
        </w:tc>
        <w:tc>
          <w:tcPr>
            <w:tcW w:w="1912" w:type="dxa"/>
          </w:tcPr>
          <w:p w14:paraId="582B7182" w14:textId="77777777" w:rsidR="00071D1C" w:rsidRPr="00B138F3" w:rsidRDefault="00071D1C" w:rsidP="00B46D58">
            <w:pPr>
              <w:widowControl w:val="0"/>
              <w:jc w:val="center"/>
              <w:rPr>
                <w:rFonts w:ascii="GHEA Grapalat" w:hAnsi="GHEA Grapalat"/>
                <w:sz w:val="16"/>
                <w:szCs w:val="16"/>
              </w:rPr>
            </w:pPr>
          </w:p>
        </w:tc>
        <w:tc>
          <w:tcPr>
            <w:tcW w:w="2126" w:type="dxa"/>
          </w:tcPr>
          <w:p w14:paraId="15AE5DCC" w14:textId="77777777" w:rsidR="00071D1C" w:rsidRPr="00B138F3" w:rsidRDefault="00071D1C" w:rsidP="00B46D58">
            <w:pPr>
              <w:widowControl w:val="0"/>
              <w:jc w:val="center"/>
              <w:rPr>
                <w:rFonts w:ascii="GHEA Grapalat" w:hAnsi="GHEA Grapalat"/>
                <w:sz w:val="16"/>
                <w:szCs w:val="16"/>
              </w:rPr>
            </w:pPr>
          </w:p>
        </w:tc>
        <w:tc>
          <w:tcPr>
            <w:tcW w:w="895" w:type="dxa"/>
            <w:vAlign w:val="center"/>
          </w:tcPr>
          <w:p w14:paraId="5D511F38"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39" w:type="dxa"/>
            <w:vAlign w:val="center"/>
          </w:tcPr>
          <w:p w14:paraId="0C278575"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62" w:type="dxa"/>
            <w:vAlign w:val="center"/>
          </w:tcPr>
          <w:p w14:paraId="6337925F"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02" w:type="dxa"/>
            <w:vAlign w:val="center"/>
          </w:tcPr>
          <w:p w14:paraId="65F7418B"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619" w:type="dxa"/>
            <w:vAlign w:val="center"/>
          </w:tcPr>
          <w:p w14:paraId="599A5513"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57" w:type="dxa"/>
            <w:vAlign w:val="center"/>
          </w:tcPr>
          <w:p w14:paraId="10BEA31B"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74" w:type="dxa"/>
            <w:vAlign w:val="center"/>
          </w:tcPr>
          <w:p w14:paraId="7C83F72E"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89" w:type="dxa"/>
            <w:vAlign w:val="center"/>
          </w:tcPr>
          <w:p w14:paraId="6DAE9EA3"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4" w:type="dxa"/>
            <w:vAlign w:val="center"/>
          </w:tcPr>
          <w:p w14:paraId="5F08C807"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31" w:type="dxa"/>
            <w:vAlign w:val="center"/>
          </w:tcPr>
          <w:p w14:paraId="6EEE9546"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898" w:type="dxa"/>
            <w:vAlign w:val="center"/>
          </w:tcPr>
          <w:p w14:paraId="51E18B60"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35" w:type="dxa"/>
            <w:vAlign w:val="center"/>
          </w:tcPr>
          <w:p w14:paraId="54ACBFE9"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45" w:type="dxa"/>
            <w:vAlign w:val="center"/>
          </w:tcPr>
          <w:p w14:paraId="024B25EA"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AD18F8" w:rsidRPr="00B138F3" w14:paraId="5DBE34A2" w14:textId="77777777" w:rsidTr="00D46A69">
        <w:trPr>
          <w:trHeight w:val="404"/>
          <w:jc w:val="center"/>
        </w:trPr>
        <w:tc>
          <w:tcPr>
            <w:tcW w:w="1657" w:type="dxa"/>
            <w:vAlign w:val="center"/>
          </w:tcPr>
          <w:p w14:paraId="74BA6987" w14:textId="7792C100" w:rsidR="00AD18F8" w:rsidRPr="00902BC0" w:rsidRDefault="00AD18F8" w:rsidP="00AD18F8">
            <w:pPr>
              <w:widowControl w:val="0"/>
              <w:ind w:right="-7"/>
              <w:jc w:val="center"/>
              <w:rPr>
                <w:rFonts w:ascii="GHEA Grapalat" w:hAnsi="GHEA Grapalat"/>
                <w:sz w:val="16"/>
                <w:szCs w:val="16"/>
              </w:rPr>
            </w:pPr>
            <w:r w:rsidRPr="00415F7F">
              <w:rPr>
                <w:rFonts w:ascii="GHEA Grapalat" w:hAnsi="GHEA Grapalat"/>
                <w:sz w:val="16"/>
              </w:rPr>
              <w:t>1</w:t>
            </w:r>
          </w:p>
        </w:tc>
        <w:tc>
          <w:tcPr>
            <w:tcW w:w="1912" w:type="dxa"/>
            <w:vAlign w:val="center"/>
          </w:tcPr>
          <w:p w14:paraId="5174EED4" w14:textId="77777777" w:rsidR="00AD18F8" w:rsidRPr="00F07DDA" w:rsidRDefault="00AD18F8" w:rsidP="00AD18F8">
            <w:pPr>
              <w:jc w:val="center"/>
              <w:rPr>
                <w:rFonts w:ascii="GHEA Grapalat" w:hAnsi="GHEA Grapalat"/>
                <w:sz w:val="20"/>
              </w:rPr>
            </w:pPr>
            <w:r w:rsidRPr="00F07DDA">
              <w:rPr>
                <w:rFonts w:ascii="GHEA Grapalat" w:hAnsi="GHEA Grapalat"/>
                <w:sz w:val="20"/>
              </w:rPr>
              <w:t>09134210</w:t>
            </w:r>
          </w:p>
          <w:p w14:paraId="2E6F63C5" w14:textId="6A837D90" w:rsidR="00AD18F8" w:rsidRPr="00902BC0" w:rsidRDefault="00AD18F8" w:rsidP="00AD18F8">
            <w:pPr>
              <w:widowControl w:val="0"/>
              <w:jc w:val="center"/>
              <w:rPr>
                <w:rFonts w:ascii="GHEA Grapalat" w:hAnsi="GHEA Grapalat"/>
                <w:sz w:val="16"/>
                <w:szCs w:val="16"/>
                <w:lang w:val="en-US"/>
              </w:rPr>
            </w:pPr>
          </w:p>
        </w:tc>
        <w:tc>
          <w:tcPr>
            <w:tcW w:w="2126" w:type="dxa"/>
            <w:vAlign w:val="center"/>
          </w:tcPr>
          <w:p w14:paraId="02533CA2" w14:textId="756CFAF1" w:rsidR="00AD18F8" w:rsidRPr="00902BC0" w:rsidRDefault="00AD18F8" w:rsidP="00AD18F8">
            <w:pPr>
              <w:widowControl w:val="0"/>
              <w:jc w:val="center"/>
              <w:rPr>
                <w:rFonts w:ascii="GHEA Grapalat" w:hAnsi="GHEA Grapalat"/>
                <w:sz w:val="16"/>
                <w:szCs w:val="16"/>
                <w:lang w:val="en-US"/>
              </w:rPr>
            </w:pPr>
            <w:r w:rsidRPr="003F60C0">
              <w:rPr>
                <w:rFonts w:ascii="GHEA Grapalat" w:hAnsi="GHEA Grapalat"/>
                <w:sz w:val="20"/>
              </w:rPr>
              <w:t>Дизельное топливо</w:t>
            </w:r>
          </w:p>
        </w:tc>
        <w:tc>
          <w:tcPr>
            <w:tcW w:w="895" w:type="dxa"/>
            <w:vAlign w:val="center"/>
          </w:tcPr>
          <w:p w14:paraId="4E49D1F1" w14:textId="77777777" w:rsidR="00AD18F8" w:rsidRPr="00B138F3" w:rsidRDefault="00AD18F8" w:rsidP="00AD18F8">
            <w:pPr>
              <w:widowControl w:val="0"/>
              <w:jc w:val="center"/>
              <w:rPr>
                <w:rFonts w:ascii="GHEA Grapalat" w:hAnsi="GHEA Grapalat"/>
                <w:sz w:val="16"/>
                <w:szCs w:val="16"/>
              </w:rPr>
            </w:pPr>
          </w:p>
        </w:tc>
        <w:tc>
          <w:tcPr>
            <w:tcW w:w="939" w:type="dxa"/>
          </w:tcPr>
          <w:p w14:paraId="0107E226" w14:textId="3139F1C2" w:rsidR="00AD18F8" w:rsidRDefault="00AD18F8" w:rsidP="00AD18F8">
            <w:pPr>
              <w:jc w:val="center"/>
            </w:pPr>
          </w:p>
        </w:tc>
        <w:tc>
          <w:tcPr>
            <w:tcW w:w="662" w:type="dxa"/>
          </w:tcPr>
          <w:p w14:paraId="267B7CE2" w14:textId="523AB4E1" w:rsidR="00AD18F8" w:rsidRDefault="00AD18F8" w:rsidP="00AD18F8">
            <w:pPr>
              <w:jc w:val="center"/>
            </w:pPr>
          </w:p>
        </w:tc>
        <w:tc>
          <w:tcPr>
            <w:tcW w:w="802" w:type="dxa"/>
          </w:tcPr>
          <w:p w14:paraId="6A72C2F7" w14:textId="1E44D8B7" w:rsidR="00AD18F8" w:rsidRDefault="00AD18F8" w:rsidP="00AD18F8">
            <w:pPr>
              <w:jc w:val="center"/>
            </w:pPr>
          </w:p>
        </w:tc>
        <w:tc>
          <w:tcPr>
            <w:tcW w:w="619" w:type="dxa"/>
          </w:tcPr>
          <w:p w14:paraId="4FAE7368" w14:textId="38B54C82" w:rsidR="00AD18F8" w:rsidRDefault="00AD18F8" w:rsidP="00AD18F8">
            <w:pPr>
              <w:jc w:val="center"/>
            </w:pPr>
          </w:p>
        </w:tc>
        <w:tc>
          <w:tcPr>
            <w:tcW w:w="657" w:type="dxa"/>
          </w:tcPr>
          <w:p w14:paraId="728E2DB3" w14:textId="5B1B1303" w:rsidR="00AD18F8" w:rsidRDefault="00AD18F8" w:rsidP="00AD18F8">
            <w:pPr>
              <w:jc w:val="center"/>
            </w:pPr>
          </w:p>
        </w:tc>
        <w:tc>
          <w:tcPr>
            <w:tcW w:w="674" w:type="dxa"/>
          </w:tcPr>
          <w:p w14:paraId="537C32D3" w14:textId="7C120A1E" w:rsidR="00AD18F8" w:rsidRDefault="00AD18F8" w:rsidP="00AD18F8">
            <w:pPr>
              <w:jc w:val="center"/>
            </w:pPr>
          </w:p>
        </w:tc>
        <w:tc>
          <w:tcPr>
            <w:tcW w:w="789" w:type="dxa"/>
          </w:tcPr>
          <w:p w14:paraId="5EB699CC" w14:textId="7BA8214A" w:rsidR="00AD18F8" w:rsidRDefault="00AD18F8" w:rsidP="00AD18F8">
            <w:pPr>
              <w:jc w:val="center"/>
            </w:pPr>
          </w:p>
        </w:tc>
        <w:tc>
          <w:tcPr>
            <w:tcW w:w="864" w:type="dxa"/>
          </w:tcPr>
          <w:p w14:paraId="1E371C73" w14:textId="30714020" w:rsidR="00AD18F8" w:rsidRDefault="00AD18F8" w:rsidP="00AD18F8">
            <w:pPr>
              <w:jc w:val="center"/>
            </w:pPr>
            <w:r w:rsidRPr="002024AF">
              <w:rPr>
                <w:rFonts w:ascii="GHEA Grapalat" w:hAnsi="GHEA Grapalat"/>
                <w:sz w:val="20"/>
              </w:rPr>
              <w:t>100</w:t>
            </w:r>
            <w:r w:rsidRPr="002024AF">
              <w:rPr>
                <w:rFonts w:ascii="GHEA Grapalat" w:hAnsi="GHEA Grapalat"/>
                <w:sz w:val="20"/>
                <w:lang w:val="pt-BR"/>
              </w:rPr>
              <w:t>%</w:t>
            </w:r>
          </w:p>
        </w:tc>
        <w:tc>
          <w:tcPr>
            <w:tcW w:w="831" w:type="dxa"/>
          </w:tcPr>
          <w:p w14:paraId="434B2C7D" w14:textId="03B5E9E4" w:rsidR="00AD18F8" w:rsidRDefault="00AD18F8" w:rsidP="00AD18F8">
            <w:pPr>
              <w:jc w:val="center"/>
            </w:pPr>
            <w:r w:rsidRPr="002024AF">
              <w:rPr>
                <w:rFonts w:ascii="GHEA Grapalat" w:hAnsi="GHEA Grapalat"/>
                <w:sz w:val="20"/>
              </w:rPr>
              <w:t>100</w:t>
            </w:r>
            <w:r w:rsidRPr="002024AF">
              <w:rPr>
                <w:rFonts w:ascii="GHEA Grapalat" w:hAnsi="GHEA Grapalat"/>
                <w:sz w:val="20"/>
                <w:lang w:val="pt-BR"/>
              </w:rPr>
              <w:t>%</w:t>
            </w:r>
          </w:p>
        </w:tc>
        <w:tc>
          <w:tcPr>
            <w:tcW w:w="898" w:type="dxa"/>
          </w:tcPr>
          <w:p w14:paraId="35F6808B" w14:textId="7B11F9DA" w:rsidR="00AD18F8" w:rsidRPr="00AE2768" w:rsidRDefault="00AD18F8" w:rsidP="00AD18F8">
            <w:pPr>
              <w:jc w:val="center"/>
              <w:rPr>
                <w:rFonts w:ascii="GHEA Grapalat" w:hAnsi="GHEA Grapalat" w:cs="Arial"/>
                <w:sz w:val="18"/>
                <w:szCs w:val="18"/>
                <w:lang w:val="pt-BR"/>
              </w:rPr>
            </w:pPr>
            <w:r w:rsidRPr="002024AF">
              <w:rPr>
                <w:rFonts w:ascii="GHEA Grapalat" w:hAnsi="GHEA Grapalat"/>
                <w:sz w:val="20"/>
              </w:rPr>
              <w:t>100</w:t>
            </w:r>
            <w:r w:rsidRPr="002024AF">
              <w:rPr>
                <w:rFonts w:ascii="GHEA Grapalat" w:hAnsi="GHEA Grapalat"/>
                <w:sz w:val="20"/>
                <w:lang w:val="pt-BR"/>
              </w:rPr>
              <w:t>%</w:t>
            </w:r>
          </w:p>
        </w:tc>
        <w:tc>
          <w:tcPr>
            <w:tcW w:w="835" w:type="dxa"/>
          </w:tcPr>
          <w:p w14:paraId="4CAE12C3" w14:textId="31A34DD1" w:rsidR="00AD18F8" w:rsidRPr="00AE2768" w:rsidRDefault="00AD18F8" w:rsidP="00AD18F8">
            <w:pPr>
              <w:jc w:val="center"/>
              <w:rPr>
                <w:rFonts w:ascii="GHEA Grapalat" w:hAnsi="GHEA Grapalat" w:cs="Arial"/>
                <w:sz w:val="18"/>
                <w:szCs w:val="18"/>
                <w:lang w:val="pt-BR"/>
              </w:rPr>
            </w:pPr>
            <w:r w:rsidRPr="0038633A">
              <w:rPr>
                <w:rFonts w:ascii="GHEA Grapalat" w:hAnsi="GHEA Grapalat"/>
                <w:sz w:val="20"/>
              </w:rPr>
              <w:t>100</w:t>
            </w:r>
            <w:r w:rsidRPr="0038633A">
              <w:rPr>
                <w:rFonts w:ascii="GHEA Grapalat" w:hAnsi="GHEA Grapalat"/>
                <w:sz w:val="20"/>
                <w:lang w:val="pt-BR"/>
              </w:rPr>
              <w:t>%</w:t>
            </w:r>
          </w:p>
        </w:tc>
        <w:tc>
          <w:tcPr>
            <w:tcW w:w="745" w:type="dxa"/>
          </w:tcPr>
          <w:p w14:paraId="4D129A81" w14:textId="05437DE5" w:rsidR="00AD18F8" w:rsidRPr="00B138F3" w:rsidRDefault="00AD18F8" w:rsidP="00AD18F8">
            <w:pPr>
              <w:widowControl w:val="0"/>
              <w:jc w:val="center"/>
              <w:rPr>
                <w:rFonts w:ascii="GHEA Grapalat" w:hAnsi="GHEA Grapalat"/>
                <w:b/>
                <w:sz w:val="16"/>
                <w:szCs w:val="16"/>
              </w:rPr>
            </w:pPr>
            <w:r w:rsidRPr="0038633A">
              <w:rPr>
                <w:rFonts w:ascii="GHEA Grapalat" w:hAnsi="GHEA Grapalat"/>
                <w:sz w:val="20"/>
              </w:rPr>
              <w:t>100</w:t>
            </w:r>
            <w:r w:rsidRPr="0038633A">
              <w:rPr>
                <w:rFonts w:ascii="GHEA Grapalat" w:hAnsi="GHEA Grapalat"/>
                <w:sz w:val="20"/>
                <w:lang w:val="pt-BR"/>
              </w:rPr>
              <w:t>%</w:t>
            </w:r>
          </w:p>
        </w:tc>
      </w:tr>
    </w:tbl>
    <w:p w14:paraId="7A973F9B" w14:textId="77777777" w:rsidR="006B3D0C" w:rsidRPr="008842CE" w:rsidRDefault="006B3D0C" w:rsidP="006B3D0C">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14:paraId="1770283A" w14:textId="77777777" w:rsidR="006B3D0C" w:rsidRPr="008842CE" w:rsidRDefault="006B3D0C" w:rsidP="006B3D0C">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14:paraId="64F608A9" w14:textId="77777777" w:rsidR="00071D1C" w:rsidRPr="00B138F3" w:rsidRDefault="00071D1C" w:rsidP="00B46D58">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40597F21" w14:textId="77777777" w:rsidTr="00E22E51">
        <w:trPr>
          <w:jc w:val="center"/>
        </w:trPr>
        <w:tc>
          <w:tcPr>
            <w:tcW w:w="4536" w:type="dxa"/>
          </w:tcPr>
          <w:p w14:paraId="4DB7251E"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0617D50E"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B5535CD" w14:textId="77777777" w:rsidR="00071D1C" w:rsidRPr="00B138F3" w:rsidRDefault="00071D1C" w:rsidP="00B46D58">
            <w:pPr>
              <w:widowControl w:val="0"/>
              <w:jc w:val="center"/>
              <w:rPr>
                <w:rFonts w:ascii="GHEA Grapalat" w:hAnsi="GHEA Grapalat"/>
                <w:sz w:val="20"/>
                <w:szCs w:val="20"/>
              </w:rPr>
            </w:pPr>
            <w:r w:rsidRPr="00B138F3">
              <w:rPr>
                <w:rFonts w:ascii="GHEA Grapalat" w:hAnsi="GHEA Grapalat"/>
                <w:sz w:val="20"/>
                <w:szCs w:val="20"/>
              </w:rPr>
              <w:t>/подпись/</w:t>
            </w:r>
          </w:p>
          <w:p w14:paraId="6EFDF0C2"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1F0A22E9" w14:textId="77777777" w:rsidR="00071D1C" w:rsidRPr="00B138F3" w:rsidRDefault="00071D1C" w:rsidP="00B46D58">
            <w:pPr>
              <w:widowControl w:val="0"/>
              <w:jc w:val="center"/>
              <w:rPr>
                <w:rFonts w:ascii="GHEA Grapalat" w:hAnsi="GHEA Grapalat"/>
              </w:rPr>
            </w:pPr>
          </w:p>
        </w:tc>
        <w:tc>
          <w:tcPr>
            <w:tcW w:w="4343" w:type="dxa"/>
          </w:tcPr>
          <w:p w14:paraId="62EA15CA"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4952DBB8"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0AC40CEB" w14:textId="77777777" w:rsidR="00071D1C" w:rsidRPr="00B138F3" w:rsidRDefault="00071D1C" w:rsidP="00B46D58">
            <w:pPr>
              <w:widowControl w:val="0"/>
              <w:jc w:val="center"/>
              <w:rPr>
                <w:rFonts w:ascii="GHEA Grapalat" w:hAnsi="GHEA Grapalat"/>
                <w:sz w:val="20"/>
                <w:szCs w:val="20"/>
              </w:rPr>
            </w:pPr>
            <w:r w:rsidRPr="00B138F3">
              <w:rPr>
                <w:rFonts w:ascii="GHEA Grapalat" w:hAnsi="GHEA Grapalat"/>
                <w:sz w:val="20"/>
                <w:szCs w:val="20"/>
              </w:rPr>
              <w:t>/подпись/</w:t>
            </w:r>
          </w:p>
          <w:p w14:paraId="1E305C81"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446EECA8" w14:textId="77777777" w:rsidR="00071D1C" w:rsidRPr="00B138F3" w:rsidRDefault="00071D1C" w:rsidP="00B46D58">
      <w:pPr>
        <w:widowControl w:val="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6E79B06F" w14:textId="77777777" w:rsidR="00071D1C" w:rsidRPr="00B138F3" w:rsidRDefault="00071D1C" w:rsidP="00B46D58">
      <w:pPr>
        <w:widowControl w:val="0"/>
        <w:jc w:val="right"/>
        <w:rPr>
          <w:rFonts w:ascii="GHEA Grapalat" w:hAnsi="GHEA Grapalat"/>
          <w:i/>
        </w:rPr>
      </w:pPr>
      <w:r w:rsidRPr="00B138F3">
        <w:rPr>
          <w:rFonts w:ascii="GHEA Grapalat" w:hAnsi="GHEA Grapalat"/>
          <w:i/>
        </w:rPr>
        <w:lastRenderedPageBreak/>
        <w:t>Приложение № 3</w:t>
      </w:r>
    </w:p>
    <w:p w14:paraId="4D72967F" w14:textId="7B31EEC2" w:rsidR="00071D1C" w:rsidRPr="00B138F3" w:rsidRDefault="00071D1C" w:rsidP="00B46D58">
      <w:pPr>
        <w:widowControl w:val="0"/>
        <w:jc w:val="right"/>
        <w:rPr>
          <w:rFonts w:ascii="GHEA Grapalat" w:hAnsi="GHEA Grapalat"/>
          <w:i/>
        </w:rPr>
      </w:pPr>
      <w:r w:rsidRPr="00B138F3">
        <w:rPr>
          <w:rFonts w:ascii="GHEA Grapalat" w:hAnsi="GHEA Grapalat"/>
          <w:i/>
        </w:rPr>
        <w:t xml:space="preserve">к Договору под кодом </w:t>
      </w:r>
      <w:r w:rsidR="00B05E6D">
        <w:rPr>
          <w:rFonts w:ascii="GHEA Grapalat" w:hAnsi="GHEA Grapalat"/>
          <w:i/>
        </w:rPr>
        <w:t>«</w:t>
      </w:r>
      <w:r w:rsidR="00E312B0">
        <w:rPr>
          <w:rFonts w:ascii="GHEA Grapalat" w:hAnsi="GHEA Grapalat"/>
          <w:i/>
        </w:rPr>
        <w:t>ՀՀ-ԱՄ-ԱՀԲՍ-ԳՀԱՊՁԲ-25/05</w:t>
      </w:r>
      <w:r w:rsidR="00B05E6D">
        <w:rPr>
          <w:rFonts w:ascii="GHEA Grapalat" w:hAnsi="GHEA Grapalat"/>
          <w:i/>
        </w:rPr>
        <w:t>»</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40046FDC" w14:textId="77777777" w:rsidR="00071D1C" w:rsidRPr="00B138F3" w:rsidRDefault="00071D1C" w:rsidP="00B46D58">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6FAA02E4" w14:textId="77777777" w:rsidTr="007A2020">
        <w:trPr>
          <w:tblCellSpacing w:w="7" w:type="dxa"/>
          <w:jc w:val="center"/>
        </w:trPr>
        <w:tc>
          <w:tcPr>
            <w:tcW w:w="0" w:type="auto"/>
            <w:vAlign w:val="center"/>
          </w:tcPr>
          <w:p w14:paraId="05443014" w14:textId="77777777" w:rsidR="0038400D" w:rsidRPr="00B138F3" w:rsidRDefault="00EB713D" w:rsidP="00B46D58">
            <w:pPr>
              <w:widowControl w:val="0"/>
              <w:jc w:val="center"/>
              <w:rPr>
                <w:rFonts w:ascii="GHEA Grapalat" w:hAnsi="GHEA Grapalat"/>
                <w:iCs/>
              </w:rPr>
            </w:pPr>
            <w:r w:rsidRPr="00B138F3">
              <w:rPr>
                <w:rFonts w:ascii="GHEA Grapalat" w:hAnsi="GHEA Grapalat"/>
              </w:rPr>
              <w:t xml:space="preserve">Сторона договора </w:t>
            </w:r>
          </w:p>
          <w:p w14:paraId="23F52AFC"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0F7ED679"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0FF69A08" w14:textId="77777777" w:rsidR="0038400D" w:rsidRPr="00B138F3" w:rsidRDefault="0038400D" w:rsidP="00B46D58">
            <w:pPr>
              <w:widowControl w:val="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027FCF9F" w14:textId="77777777" w:rsidR="0038400D" w:rsidRPr="00B138F3" w:rsidRDefault="00E67FD5" w:rsidP="00B46D58">
            <w:pPr>
              <w:widowControl w:val="0"/>
              <w:jc w:val="center"/>
              <w:rPr>
                <w:rFonts w:ascii="GHEA Grapalat" w:hAnsi="GHEA Grapalat"/>
                <w:iCs/>
              </w:rPr>
            </w:pPr>
            <w:r w:rsidRPr="00B138F3">
              <w:rPr>
                <w:rFonts w:ascii="GHEA Grapalat" w:hAnsi="GHEA Grapalat"/>
              </w:rPr>
              <w:t>Р/С____________________________</w:t>
            </w:r>
          </w:p>
          <w:p w14:paraId="7C4CA867" w14:textId="77777777" w:rsidR="0038400D" w:rsidRPr="00B138F3" w:rsidRDefault="0038400D" w:rsidP="00B46D58">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23E5669E" w14:textId="77777777" w:rsidR="0038400D" w:rsidRPr="00B138F3" w:rsidRDefault="00E67FD5" w:rsidP="00B46D58">
            <w:pPr>
              <w:widowControl w:val="0"/>
              <w:jc w:val="center"/>
              <w:rPr>
                <w:rFonts w:ascii="GHEA Grapalat" w:hAnsi="GHEA Grapalat"/>
                <w:iCs/>
              </w:rPr>
            </w:pPr>
            <w:r w:rsidRPr="00B138F3">
              <w:rPr>
                <w:rFonts w:ascii="GHEA Grapalat" w:hAnsi="GHEA Grapalat"/>
              </w:rPr>
              <w:t xml:space="preserve">Заказчик </w:t>
            </w:r>
          </w:p>
          <w:p w14:paraId="329E74DF"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03F64EB4"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1B361201" w14:textId="77777777" w:rsidR="0038400D" w:rsidRPr="00B138F3" w:rsidRDefault="00E67FD5" w:rsidP="00B46D58">
            <w:pPr>
              <w:widowControl w:val="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045D7633" w14:textId="77777777" w:rsidR="0038400D" w:rsidRPr="00B138F3" w:rsidRDefault="0038400D" w:rsidP="00B46D58">
            <w:pPr>
              <w:widowControl w:val="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108C4118" w14:textId="77777777" w:rsidR="0038400D" w:rsidRPr="00B138F3" w:rsidRDefault="0038400D" w:rsidP="00B46D58">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683DE87A" w14:textId="77777777" w:rsidR="0038400D" w:rsidRPr="00B138F3" w:rsidRDefault="0038400D" w:rsidP="00B46D58">
      <w:pPr>
        <w:widowControl w:val="0"/>
        <w:ind w:firstLine="375"/>
        <w:rPr>
          <w:rFonts w:ascii="GHEA Grapalat" w:hAnsi="GHEA Grapalat"/>
          <w:iCs/>
        </w:rPr>
      </w:pPr>
    </w:p>
    <w:p w14:paraId="2A0C6FB5" w14:textId="77777777" w:rsidR="0038400D" w:rsidRPr="00B138F3" w:rsidRDefault="0038400D" w:rsidP="00B46D58">
      <w:pPr>
        <w:widowControl w:val="0"/>
        <w:ind w:left="567" w:right="467"/>
        <w:jc w:val="center"/>
        <w:rPr>
          <w:rFonts w:ascii="GHEA Grapalat" w:hAnsi="GHEA Grapalat"/>
          <w:iCs/>
        </w:rPr>
      </w:pPr>
      <w:r w:rsidRPr="00B138F3">
        <w:rPr>
          <w:rFonts w:ascii="GHEA Grapalat" w:hAnsi="GHEA Grapalat"/>
          <w:b/>
        </w:rPr>
        <w:t>АКТ №</w:t>
      </w:r>
    </w:p>
    <w:p w14:paraId="3A262EFF" w14:textId="77777777" w:rsidR="0038400D" w:rsidRPr="00B138F3" w:rsidRDefault="0038400D" w:rsidP="00B46D58">
      <w:pPr>
        <w:widowControl w:val="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65E5C7F9" w14:textId="77777777" w:rsidR="0038400D" w:rsidRPr="00B138F3" w:rsidRDefault="0038400D" w:rsidP="00B46D58">
      <w:pPr>
        <w:pStyle w:val="BodyTextIndent"/>
        <w:widowControl w:val="0"/>
        <w:spacing w:line="240" w:lineRule="auto"/>
        <w:ind w:firstLine="0"/>
        <w:jc w:val="center"/>
        <w:rPr>
          <w:rFonts w:ascii="GHEA Grapalat" w:hAnsi="GHEA Grapalat"/>
          <w:b/>
          <w:bCs/>
          <w:iCs/>
          <w:sz w:val="24"/>
          <w:szCs w:val="24"/>
        </w:rPr>
      </w:pPr>
    </w:p>
    <w:p w14:paraId="3B358568" w14:textId="77777777" w:rsidR="0038400D" w:rsidRPr="00B138F3" w:rsidRDefault="0038400D" w:rsidP="00B46D58">
      <w:pPr>
        <w:pStyle w:val="BodyTextIndent"/>
        <w:widowControl w:val="0"/>
        <w:tabs>
          <w:tab w:val="left" w:pos="1134"/>
          <w:tab w:val="left" w:pos="1843"/>
        </w:tabs>
        <w:spacing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0F4BBA7B" w14:textId="77777777" w:rsidR="0038400D" w:rsidRPr="00B138F3" w:rsidRDefault="0038400D" w:rsidP="001E466E">
      <w:pPr>
        <w:pStyle w:val="NormalWeb"/>
        <w:widowControl w:val="0"/>
        <w:spacing w:before="0" w:beforeAutospacing="0" w:after="0" w:afterAutospacing="0"/>
        <w:rPr>
          <w:rFonts w:ascii="GHEA Grapalat" w:hAnsi="GHEA Grapalat"/>
        </w:rPr>
      </w:pPr>
      <w:r w:rsidRPr="00B138F3">
        <w:rPr>
          <w:rFonts w:ascii="GHEA Grapalat" w:hAnsi="GHEA Grapalat"/>
        </w:rPr>
        <w:t>Наименование договора (далее — Договор)</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673DB009" w14:textId="77777777" w:rsidR="0038400D" w:rsidRPr="00B138F3" w:rsidRDefault="0038400D" w:rsidP="001E466E">
      <w:pPr>
        <w:pStyle w:val="NormalWeb"/>
        <w:widowControl w:val="0"/>
        <w:spacing w:before="0" w:beforeAutospacing="0" w:after="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449741AE" w14:textId="77777777" w:rsidR="0038400D" w:rsidRPr="00B138F3" w:rsidRDefault="0038400D" w:rsidP="001E466E">
      <w:pPr>
        <w:pStyle w:val="NormalWeb"/>
        <w:widowControl w:val="0"/>
        <w:spacing w:before="0" w:beforeAutospacing="0" w:after="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79BF8613" w14:textId="77777777" w:rsidR="00AB4EAB" w:rsidRPr="00B138F3" w:rsidRDefault="0038400D" w:rsidP="00B46D58">
      <w:pPr>
        <w:widowControl w:val="0"/>
        <w:tabs>
          <w:tab w:val="left" w:pos="5954"/>
          <w:tab w:val="left" w:pos="6663"/>
          <w:tab w:val="left" w:pos="7513"/>
        </w:tabs>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43878D40" w14:textId="77777777" w:rsidR="0038400D" w:rsidRPr="00B138F3" w:rsidRDefault="0038400D" w:rsidP="00B46D58">
      <w:pPr>
        <w:widowControl w:val="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255911A6" w14:textId="77777777" w:rsidTr="00AB4EAB">
        <w:trPr>
          <w:jc w:val="center"/>
        </w:trPr>
        <w:tc>
          <w:tcPr>
            <w:tcW w:w="442" w:type="dxa"/>
            <w:vMerge w:val="restart"/>
            <w:vAlign w:val="center"/>
          </w:tcPr>
          <w:p w14:paraId="42429DF3"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vAlign w:val="center"/>
          </w:tcPr>
          <w:p w14:paraId="10B25AFB"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71989046" w14:textId="77777777" w:rsidTr="00AB4EAB">
        <w:trPr>
          <w:jc w:val="center"/>
        </w:trPr>
        <w:tc>
          <w:tcPr>
            <w:tcW w:w="442" w:type="dxa"/>
            <w:vMerge/>
          </w:tcPr>
          <w:p w14:paraId="6506C533"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088" w:type="dxa"/>
            <w:vMerge w:val="restart"/>
            <w:vAlign w:val="center"/>
          </w:tcPr>
          <w:p w14:paraId="4FC822B2"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vAlign w:val="center"/>
          </w:tcPr>
          <w:p w14:paraId="4BE7F974"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vAlign w:val="center"/>
          </w:tcPr>
          <w:p w14:paraId="1D59BB79"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vAlign w:val="center"/>
          </w:tcPr>
          <w:p w14:paraId="1679CCC1"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vAlign w:val="center"/>
          </w:tcPr>
          <w:p w14:paraId="59B0B9A4" w14:textId="77777777" w:rsidR="0038400D" w:rsidRPr="00B138F3" w:rsidRDefault="00A20240" w:rsidP="001E466E">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vAlign w:val="center"/>
          </w:tcPr>
          <w:p w14:paraId="6BCEA4E3" w14:textId="77777777" w:rsidR="0038400D" w:rsidRPr="00B138F3" w:rsidRDefault="00A20240" w:rsidP="001E466E">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456DFB8F" w14:textId="77777777" w:rsidTr="00AB4EAB">
        <w:trPr>
          <w:trHeight w:val="1105"/>
          <w:jc w:val="center"/>
        </w:trPr>
        <w:tc>
          <w:tcPr>
            <w:tcW w:w="442" w:type="dxa"/>
            <w:vMerge/>
            <w:tcBorders>
              <w:bottom w:val="single" w:sz="4" w:space="0" w:color="auto"/>
            </w:tcBorders>
          </w:tcPr>
          <w:p w14:paraId="04E3B85B"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vAlign w:val="center"/>
          </w:tcPr>
          <w:p w14:paraId="2F243654"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vAlign w:val="center"/>
          </w:tcPr>
          <w:p w14:paraId="1B4501FE"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vAlign w:val="center"/>
          </w:tcPr>
          <w:p w14:paraId="416A4012"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vAlign w:val="center"/>
          </w:tcPr>
          <w:p w14:paraId="2428C15E"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vAlign w:val="center"/>
          </w:tcPr>
          <w:p w14:paraId="4A8EE9EC"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vAlign w:val="center"/>
          </w:tcPr>
          <w:p w14:paraId="67B0D41B"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vAlign w:val="center"/>
          </w:tcPr>
          <w:p w14:paraId="05C5F3B1"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vAlign w:val="center"/>
          </w:tcPr>
          <w:p w14:paraId="162285A6"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r>
      <w:tr w:rsidR="00B138F3" w:rsidRPr="00B138F3" w14:paraId="0299AABD" w14:textId="77777777" w:rsidTr="00AB4EAB">
        <w:trPr>
          <w:jc w:val="center"/>
        </w:trPr>
        <w:tc>
          <w:tcPr>
            <w:tcW w:w="442" w:type="dxa"/>
            <w:vAlign w:val="center"/>
          </w:tcPr>
          <w:p w14:paraId="27587704"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088" w:type="dxa"/>
            <w:vAlign w:val="center"/>
          </w:tcPr>
          <w:p w14:paraId="07DA94AC"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440" w:type="dxa"/>
            <w:vAlign w:val="center"/>
          </w:tcPr>
          <w:p w14:paraId="67863125"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299" w:type="dxa"/>
            <w:vAlign w:val="center"/>
          </w:tcPr>
          <w:p w14:paraId="22184E28"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276" w:type="dxa"/>
            <w:vAlign w:val="center"/>
          </w:tcPr>
          <w:p w14:paraId="197B15B9"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418" w:type="dxa"/>
            <w:vAlign w:val="center"/>
          </w:tcPr>
          <w:p w14:paraId="21FD0EBC"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275" w:type="dxa"/>
            <w:vAlign w:val="center"/>
          </w:tcPr>
          <w:p w14:paraId="042B0271"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134" w:type="dxa"/>
            <w:vAlign w:val="center"/>
          </w:tcPr>
          <w:p w14:paraId="010948C0"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333" w:type="dxa"/>
            <w:vAlign w:val="center"/>
          </w:tcPr>
          <w:p w14:paraId="5C389ADB"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r>
      <w:tr w:rsidR="0038400D" w:rsidRPr="00B138F3" w14:paraId="0EEB1F55" w14:textId="77777777" w:rsidTr="00AB4EAB">
        <w:trPr>
          <w:jc w:val="center"/>
        </w:trPr>
        <w:tc>
          <w:tcPr>
            <w:tcW w:w="442" w:type="dxa"/>
          </w:tcPr>
          <w:p w14:paraId="5C37D82B"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088" w:type="dxa"/>
          </w:tcPr>
          <w:p w14:paraId="656CDCB6"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440" w:type="dxa"/>
          </w:tcPr>
          <w:p w14:paraId="1C5C22F6"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299" w:type="dxa"/>
          </w:tcPr>
          <w:p w14:paraId="15B5FFFA"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276" w:type="dxa"/>
          </w:tcPr>
          <w:p w14:paraId="0229CDAD"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418" w:type="dxa"/>
          </w:tcPr>
          <w:p w14:paraId="18C40DA3"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275" w:type="dxa"/>
          </w:tcPr>
          <w:p w14:paraId="344BEB01"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134" w:type="dxa"/>
          </w:tcPr>
          <w:p w14:paraId="5F83461A"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333" w:type="dxa"/>
          </w:tcPr>
          <w:p w14:paraId="4A252AE3"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r>
    </w:tbl>
    <w:p w14:paraId="6D1DC3B0" w14:textId="77777777" w:rsidR="0038400D" w:rsidRPr="00B138F3" w:rsidRDefault="0038400D" w:rsidP="00B46D58">
      <w:pPr>
        <w:widowControl w:val="0"/>
        <w:ind w:firstLine="375"/>
        <w:jc w:val="both"/>
        <w:rPr>
          <w:rFonts w:ascii="GHEA Grapalat" w:hAnsi="GHEA Grapalat" w:cs="Arial"/>
          <w:iCs/>
          <w:lang w:val="en-US"/>
        </w:rPr>
      </w:pPr>
    </w:p>
    <w:p w14:paraId="29E91F8A" w14:textId="77777777" w:rsidR="0038400D" w:rsidRPr="00B138F3" w:rsidRDefault="0038400D" w:rsidP="00B46D58">
      <w:pPr>
        <w:widowControl w:val="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14:paraId="6F6BBA7C" w14:textId="77777777" w:rsidR="0038400D" w:rsidRPr="00B138F3" w:rsidRDefault="0038400D" w:rsidP="00B46D58">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5B868D98" w14:textId="77777777" w:rsidTr="007A2020">
        <w:trPr>
          <w:trHeight w:val="266"/>
          <w:tblCellSpacing w:w="7" w:type="dxa"/>
          <w:jc w:val="center"/>
        </w:trPr>
        <w:tc>
          <w:tcPr>
            <w:tcW w:w="0" w:type="auto"/>
            <w:vAlign w:val="center"/>
          </w:tcPr>
          <w:p w14:paraId="12DE2095" w14:textId="77777777" w:rsidR="0038400D" w:rsidRPr="00B138F3" w:rsidRDefault="0038400D" w:rsidP="00B46D58">
            <w:pPr>
              <w:widowControl w:val="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6E94BF94" w14:textId="77777777" w:rsidR="0038400D" w:rsidRPr="00B138F3" w:rsidRDefault="0038400D" w:rsidP="00B46D58">
            <w:pPr>
              <w:widowControl w:val="0"/>
              <w:jc w:val="center"/>
              <w:rPr>
                <w:rFonts w:ascii="GHEA Grapalat" w:hAnsi="GHEA Grapalat"/>
                <w:iCs/>
              </w:rPr>
            </w:pPr>
            <w:r w:rsidRPr="00B138F3">
              <w:rPr>
                <w:rFonts w:ascii="GHEA Grapalat" w:hAnsi="GHEA Grapalat"/>
              </w:rPr>
              <w:t>Товар принят</w:t>
            </w:r>
          </w:p>
        </w:tc>
      </w:tr>
      <w:tr w:rsidR="00B138F3" w:rsidRPr="00B138F3" w14:paraId="3F3E368C" w14:textId="77777777" w:rsidTr="007A2020">
        <w:trPr>
          <w:trHeight w:val="473"/>
          <w:tblCellSpacing w:w="7" w:type="dxa"/>
          <w:jc w:val="center"/>
        </w:trPr>
        <w:tc>
          <w:tcPr>
            <w:tcW w:w="0" w:type="auto"/>
            <w:vAlign w:val="center"/>
          </w:tcPr>
          <w:p w14:paraId="53F2F1BC"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2A309A41" w14:textId="77777777" w:rsidR="0038400D" w:rsidRPr="00B138F3" w:rsidRDefault="0038400D" w:rsidP="00B46D58">
            <w:pPr>
              <w:widowControl w:val="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259A8B1A"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34D735F8" w14:textId="77777777" w:rsidR="0038400D" w:rsidRPr="00B138F3" w:rsidRDefault="0038400D" w:rsidP="00B46D58">
            <w:pPr>
              <w:widowControl w:val="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61611C3A" w14:textId="77777777" w:rsidTr="007A2020">
        <w:trPr>
          <w:trHeight w:val="503"/>
          <w:tblCellSpacing w:w="7" w:type="dxa"/>
          <w:jc w:val="center"/>
        </w:trPr>
        <w:tc>
          <w:tcPr>
            <w:tcW w:w="0" w:type="auto"/>
            <w:vAlign w:val="center"/>
          </w:tcPr>
          <w:p w14:paraId="50BF6F53"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5B1EB484" w14:textId="77777777" w:rsidR="0038400D" w:rsidRPr="00B138F3" w:rsidRDefault="0038400D" w:rsidP="00B46D58">
            <w:pPr>
              <w:widowControl w:val="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44002556"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54A537F9" w14:textId="77777777" w:rsidR="0038400D" w:rsidRPr="00B138F3" w:rsidRDefault="0038400D" w:rsidP="00B46D58">
            <w:pPr>
              <w:widowControl w:val="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60C86D8C" w14:textId="77777777" w:rsidTr="007A2020">
        <w:trPr>
          <w:trHeight w:val="281"/>
          <w:tblCellSpacing w:w="7" w:type="dxa"/>
          <w:jc w:val="center"/>
        </w:trPr>
        <w:tc>
          <w:tcPr>
            <w:tcW w:w="0" w:type="auto"/>
            <w:vAlign w:val="center"/>
          </w:tcPr>
          <w:p w14:paraId="6584D5ED" w14:textId="77777777" w:rsidR="0038400D" w:rsidRPr="00B138F3" w:rsidRDefault="0038400D" w:rsidP="00B46D58">
            <w:pPr>
              <w:widowControl w:val="0"/>
              <w:jc w:val="center"/>
              <w:rPr>
                <w:rFonts w:ascii="GHEA Grapalat" w:hAnsi="GHEA Grapalat"/>
                <w:iCs/>
              </w:rPr>
            </w:pPr>
            <w:r w:rsidRPr="00B138F3">
              <w:rPr>
                <w:rFonts w:ascii="GHEA Grapalat" w:hAnsi="GHEA Grapalat"/>
              </w:rPr>
              <w:t>М. П.</w:t>
            </w:r>
          </w:p>
        </w:tc>
        <w:tc>
          <w:tcPr>
            <w:tcW w:w="0" w:type="auto"/>
            <w:vAlign w:val="center"/>
          </w:tcPr>
          <w:p w14:paraId="340FE4C7" w14:textId="77777777" w:rsidR="0038400D" w:rsidRPr="00B138F3" w:rsidRDefault="0038400D" w:rsidP="00B46D58">
            <w:pPr>
              <w:widowControl w:val="0"/>
              <w:jc w:val="center"/>
              <w:rPr>
                <w:rFonts w:ascii="GHEA Grapalat" w:hAnsi="GHEA Grapalat"/>
                <w:iCs/>
              </w:rPr>
            </w:pPr>
            <w:r w:rsidRPr="00B138F3">
              <w:rPr>
                <w:rFonts w:ascii="GHEA Grapalat" w:hAnsi="GHEA Grapalat"/>
              </w:rPr>
              <w:t>М. П.</w:t>
            </w:r>
          </w:p>
        </w:tc>
      </w:tr>
    </w:tbl>
    <w:p w14:paraId="041F8A1A" w14:textId="77777777" w:rsidR="00196F14" w:rsidRPr="00B138F3" w:rsidRDefault="00196F14" w:rsidP="00B46D58">
      <w:pPr>
        <w:widowControl w:val="0"/>
        <w:jc w:val="right"/>
        <w:rPr>
          <w:rFonts w:ascii="GHEA Grapalat" w:hAnsi="GHEA Grapalat" w:cs="Sylfaen"/>
          <w:b/>
        </w:rPr>
      </w:pPr>
    </w:p>
    <w:p w14:paraId="4901ACAF"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604A99FA" w14:textId="77777777" w:rsidR="00071D1C" w:rsidRPr="00B138F3" w:rsidRDefault="00071D1C" w:rsidP="00B46D58">
      <w:pPr>
        <w:widowControl w:val="0"/>
        <w:jc w:val="right"/>
        <w:rPr>
          <w:rFonts w:ascii="GHEA Grapalat" w:hAnsi="GHEA Grapalat" w:cs="Sylfaen"/>
          <w:i/>
        </w:rPr>
      </w:pPr>
      <w:r w:rsidRPr="00B138F3">
        <w:rPr>
          <w:rFonts w:ascii="GHEA Grapalat" w:hAnsi="GHEA Grapalat"/>
          <w:i/>
        </w:rPr>
        <w:lastRenderedPageBreak/>
        <w:t>Приложение № 3.1</w:t>
      </w:r>
    </w:p>
    <w:p w14:paraId="2901F4F2" w14:textId="624CFE36" w:rsidR="00341A74" w:rsidRPr="00B138F3" w:rsidRDefault="00341A74" w:rsidP="00B46D58">
      <w:pPr>
        <w:widowControl w:val="0"/>
        <w:jc w:val="right"/>
        <w:rPr>
          <w:rFonts w:ascii="GHEA Grapalat" w:hAnsi="GHEA Grapalat" w:cs="Sylfaen"/>
          <w:i/>
        </w:rPr>
      </w:pPr>
      <w:r w:rsidRPr="00B138F3">
        <w:rPr>
          <w:rFonts w:ascii="GHEA Grapalat" w:hAnsi="GHEA Grapalat"/>
          <w:i/>
        </w:rPr>
        <w:t xml:space="preserve">к Договору под кодом </w:t>
      </w:r>
      <w:r w:rsidR="00F76CAA" w:rsidRPr="00F76CAA">
        <w:rPr>
          <w:rFonts w:ascii="GHEA Grapalat" w:hAnsi="GHEA Grapalat"/>
          <w:i/>
        </w:rPr>
        <w:t xml:space="preserve"> </w:t>
      </w:r>
      <w:r w:rsidR="00B05E6D">
        <w:rPr>
          <w:rFonts w:ascii="GHEA Grapalat" w:hAnsi="GHEA Grapalat"/>
          <w:i/>
        </w:rPr>
        <w:t>«</w:t>
      </w:r>
      <w:r w:rsidR="00E312B0">
        <w:rPr>
          <w:rFonts w:ascii="GHEA Grapalat" w:hAnsi="GHEA Grapalat"/>
          <w:i/>
        </w:rPr>
        <w:t>ՀՀ-ԱՄ-ԱՀԲՍ-ԳՀԱՊՁԲ-25/05</w:t>
      </w:r>
      <w:r w:rsidR="00B05E6D">
        <w:rPr>
          <w:rFonts w:ascii="GHEA Grapalat" w:hAnsi="GHEA Grapalat"/>
          <w:i/>
        </w:rPr>
        <w:t>»</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4B1EBBAF" w14:textId="77777777" w:rsidR="00071D1C" w:rsidRPr="00B138F3" w:rsidRDefault="00071D1C" w:rsidP="00B46D58">
      <w:pPr>
        <w:widowControl w:val="0"/>
        <w:tabs>
          <w:tab w:val="left" w:pos="360"/>
          <w:tab w:val="left" w:pos="540"/>
        </w:tabs>
        <w:jc w:val="center"/>
        <w:rPr>
          <w:rFonts w:ascii="GHEA Grapalat" w:hAnsi="GHEA Grapalat" w:cs="Sylfaen"/>
          <w:b/>
          <w:bCs/>
        </w:rPr>
      </w:pPr>
    </w:p>
    <w:p w14:paraId="75130542" w14:textId="77777777" w:rsidR="00071D1C" w:rsidRPr="00B138F3" w:rsidRDefault="00196F14" w:rsidP="00B46D58">
      <w:pPr>
        <w:widowControl w:val="0"/>
        <w:jc w:val="center"/>
        <w:rPr>
          <w:rFonts w:ascii="GHEA Grapalat" w:hAnsi="GHEA Grapalat" w:cs="Sylfaen"/>
          <w:bCs/>
        </w:rPr>
      </w:pPr>
      <w:r w:rsidRPr="00B138F3">
        <w:rPr>
          <w:rFonts w:ascii="GHEA Grapalat" w:hAnsi="GHEA Grapalat"/>
        </w:rPr>
        <w:t>АКТ №———</w:t>
      </w:r>
    </w:p>
    <w:p w14:paraId="75BDA943"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08136BF3" w14:textId="77777777" w:rsidR="00071D1C" w:rsidRPr="00B138F3" w:rsidRDefault="00071D1C" w:rsidP="00B46D58">
      <w:pPr>
        <w:widowControl w:val="0"/>
        <w:tabs>
          <w:tab w:val="left" w:pos="360"/>
          <w:tab w:val="left" w:pos="540"/>
        </w:tabs>
        <w:jc w:val="center"/>
        <w:rPr>
          <w:rFonts w:ascii="GHEA Grapalat" w:hAnsi="GHEA Grapalat" w:cs="Sylfaen"/>
        </w:rPr>
      </w:pPr>
    </w:p>
    <w:p w14:paraId="6C20FF73"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48F4C521" w14:textId="77777777" w:rsidR="006B3AE3" w:rsidRPr="00B138F3" w:rsidRDefault="006B3AE3" w:rsidP="00B46D58">
      <w:pPr>
        <w:widowControl w:val="0"/>
        <w:ind w:left="7371" w:hanging="141"/>
        <w:jc w:val="both"/>
        <w:rPr>
          <w:rFonts w:ascii="GHEA Grapalat" w:hAnsi="GHEA Grapalat"/>
          <w:sz w:val="16"/>
        </w:rPr>
      </w:pPr>
      <w:r w:rsidRPr="00B138F3">
        <w:rPr>
          <w:rFonts w:ascii="GHEA Grapalat" w:hAnsi="GHEA Grapalat"/>
          <w:sz w:val="16"/>
        </w:rPr>
        <w:t>номер договора</w:t>
      </w:r>
    </w:p>
    <w:p w14:paraId="713B619F"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0E1CFA6A" w14:textId="77777777" w:rsidR="006B3AE3" w:rsidRPr="00B138F3" w:rsidRDefault="006B3AE3" w:rsidP="00B46D58">
      <w:pPr>
        <w:widowControl w:val="0"/>
        <w:tabs>
          <w:tab w:val="left" w:pos="6379"/>
        </w:tabs>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08BF6C7C"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32B17876" w14:textId="77777777" w:rsidR="006B3AE3" w:rsidRPr="00B138F3" w:rsidRDefault="006B3AE3" w:rsidP="00B46D58">
      <w:pPr>
        <w:widowControl w:val="0"/>
        <w:ind w:left="3544" w:right="-360"/>
        <w:jc w:val="both"/>
        <w:rPr>
          <w:rFonts w:ascii="GHEA Grapalat" w:hAnsi="GHEA Grapalat"/>
          <w:sz w:val="16"/>
        </w:rPr>
      </w:pPr>
      <w:r w:rsidRPr="00B138F3">
        <w:rPr>
          <w:rFonts w:ascii="GHEA Grapalat" w:hAnsi="GHEA Grapalat"/>
          <w:sz w:val="16"/>
        </w:rPr>
        <w:t>наименование Продавца</w:t>
      </w:r>
    </w:p>
    <w:p w14:paraId="5D670F2C" w14:textId="77777777" w:rsidR="00071D1C" w:rsidRPr="00B138F3" w:rsidRDefault="006B3AE3" w:rsidP="00B46D58">
      <w:pPr>
        <w:widowControl w:val="0"/>
        <w:tabs>
          <w:tab w:val="left" w:pos="360"/>
          <w:tab w:val="left" w:pos="540"/>
        </w:tabs>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72A11192"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5BDEFB0" w14:textId="77777777" w:rsidR="00071D1C" w:rsidRPr="00B138F3" w:rsidRDefault="00071D1C" w:rsidP="00B46D58">
            <w:pPr>
              <w:widowControl w:val="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2B167990"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82BF7B1" w14:textId="77777777" w:rsidR="00071D1C" w:rsidRPr="00B138F3" w:rsidRDefault="0016519F" w:rsidP="00B46D58">
            <w:pPr>
              <w:widowControl w:val="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9C9F946" w14:textId="77777777" w:rsidR="00071D1C" w:rsidRPr="00B138F3" w:rsidRDefault="000F494F" w:rsidP="00B46D58">
            <w:pPr>
              <w:widowControl w:val="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46CC035" w14:textId="77777777" w:rsidR="00071D1C" w:rsidRPr="00B138F3" w:rsidRDefault="000F494F" w:rsidP="00B46D58">
            <w:pPr>
              <w:widowControl w:val="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7FADA8F1"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84247A8" w14:textId="77777777" w:rsidR="00071D1C" w:rsidRPr="00B138F3" w:rsidRDefault="00071D1C" w:rsidP="00B46D58">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1C3B04D" w14:textId="77777777" w:rsidR="00071D1C" w:rsidRPr="00B138F3" w:rsidRDefault="00071D1C" w:rsidP="00B46D58">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B4F63A0" w14:textId="77777777" w:rsidR="00071D1C" w:rsidRPr="00B138F3" w:rsidRDefault="00071D1C" w:rsidP="00B46D58">
            <w:pPr>
              <w:widowControl w:val="0"/>
              <w:jc w:val="center"/>
              <w:rPr>
                <w:rFonts w:ascii="GHEA Grapalat" w:hAnsi="GHEA Grapalat" w:cs="Sylfaen"/>
                <w:sz w:val="20"/>
                <w:szCs w:val="20"/>
              </w:rPr>
            </w:pPr>
          </w:p>
        </w:tc>
      </w:tr>
      <w:tr w:rsidR="00071D1C" w:rsidRPr="00B138F3" w14:paraId="0B0271D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437321E" w14:textId="77777777" w:rsidR="00071D1C" w:rsidRPr="00B138F3" w:rsidRDefault="00071D1C" w:rsidP="00B46D58">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48A7973" w14:textId="77777777" w:rsidR="00071D1C" w:rsidRPr="00B138F3" w:rsidRDefault="00071D1C" w:rsidP="00B46D58">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F61EE5F" w14:textId="77777777" w:rsidR="00071D1C" w:rsidRPr="00B138F3" w:rsidRDefault="00071D1C" w:rsidP="00B46D58">
            <w:pPr>
              <w:widowControl w:val="0"/>
              <w:jc w:val="center"/>
              <w:rPr>
                <w:rFonts w:ascii="GHEA Grapalat" w:hAnsi="GHEA Grapalat" w:cs="Sylfaen"/>
                <w:sz w:val="20"/>
                <w:szCs w:val="20"/>
              </w:rPr>
            </w:pPr>
          </w:p>
        </w:tc>
      </w:tr>
    </w:tbl>
    <w:p w14:paraId="77D59825" w14:textId="77777777" w:rsidR="00071D1C" w:rsidRPr="00B138F3" w:rsidRDefault="00071D1C" w:rsidP="00B46D58">
      <w:pPr>
        <w:widowControl w:val="0"/>
        <w:tabs>
          <w:tab w:val="left" w:pos="360"/>
          <w:tab w:val="left" w:pos="540"/>
        </w:tabs>
        <w:jc w:val="both"/>
        <w:rPr>
          <w:rFonts w:ascii="GHEA Grapalat" w:hAnsi="GHEA Grapalat" w:cs="Sylfaen"/>
        </w:rPr>
      </w:pPr>
    </w:p>
    <w:p w14:paraId="583AC43E" w14:textId="77777777" w:rsidR="00071D1C" w:rsidRPr="00B138F3" w:rsidRDefault="00071D1C" w:rsidP="00B46D58">
      <w:pPr>
        <w:widowControl w:val="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618761A7" w14:textId="77777777" w:rsidR="00B138F3" w:rsidRDefault="00B138F3" w:rsidP="00B138F3">
      <w:pPr>
        <w:rPr>
          <w:rFonts w:ascii="GHEA Grapalat" w:hAnsi="GHEA Grapalat"/>
        </w:rPr>
      </w:pPr>
    </w:p>
    <w:p w14:paraId="21BA296C" w14:textId="77777777" w:rsidR="00071D1C" w:rsidRPr="00B138F3" w:rsidRDefault="00071D1C" w:rsidP="00B138F3">
      <w:pPr>
        <w:rPr>
          <w:rFonts w:ascii="GHEA Grapalat" w:hAnsi="GHEA Grapalat"/>
          <w:lang w:val="en-US"/>
        </w:rPr>
      </w:pPr>
      <w:r w:rsidRPr="00B138F3">
        <w:rPr>
          <w:rFonts w:ascii="GHEA Grapalat" w:hAnsi="GHEA Grapalat"/>
        </w:rPr>
        <w:t>СТОРОНЫ</w:t>
      </w:r>
    </w:p>
    <w:p w14:paraId="7DD3E155" w14:textId="77777777" w:rsidR="007072C5" w:rsidRPr="00B138F3" w:rsidRDefault="007072C5" w:rsidP="00B46D58">
      <w:pPr>
        <w:widowControl w:val="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4A4B7780" w14:textId="77777777" w:rsidTr="007072C5">
        <w:tc>
          <w:tcPr>
            <w:tcW w:w="4450" w:type="dxa"/>
          </w:tcPr>
          <w:p w14:paraId="4478768F" w14:textId="77777777" w:rsidR="00071D1C" w:rsidRPr="00B138F3" w:rsidRDefault="00071D1C" w:rsidP="00B46D58">
            <w:pPr>
              <w:widowControl w:val="0"/>
              <w:tabs>
                <w:tab w:val="left" w:pos="360"/>
                <w:tab w:val="left" w:pos="540"/>
              </w:tabs>
              <w:jc w:val="center"/>
              <w:rPr>
                <w:rFonts w:ascii="GHEA Grapalat" w:hAnsi="GHEA Grapalat" w:cs="Sylfaen"/>
                <w:b/>
                <w:bCs/>
              </w:rPr>
            </w:pPr>
            <w:r w:rsidRPr="00B138F3">
              <w:rPr>
                <w:rFonts w:ascii="GHEA Grapalat" w:hAnsi="GHEA Grapalat"/>
                <w:b/>
              </w:rPr>
              <w:t>Передал</w:t>
            </w:r>
          </w:p>
        </w:tc>
        <w:tc>
          <w:tcPr>
            <w:tcW w:w="4836" w:type="dxa"/>
          </w:tcPr>
          <w:p w14:paraId="5C692F61" w14:textId="77777777" w:rsidR="00071D1C" w:rsidRPr="00B138F3" w:rsidRDefault="00071D1C" w:rsidP="00B46D58">
            <w:pPr>
              <w:widowControl w:val="0"/>
              <w:tabs>
                <w:tab w:val="left" w:pos="360"/>
                <w:tab w:val="left" w:pos="540"/>
              </w:tabs>
              <w:jc w:val="center"/>
              <w:rPr>
                <w:rFonts w:ascii="GHEA Grapalat" w:hAnsi="GHEA Grapalat" w:cs="Sylfaen"/>
                <w:b/>
                <w:bCs/>
              </w:rPr>
            </w:pPr>
            <w:r w:rsidRPr="00B138F3">
              <w:rPr>
                <w:rFonts w:ascii="GHEA Grapalat" w:hAnsi="GHEA Grapalat"/>
                <w:b/>
              </w:rPr>
              <w:t>Принял</w:t>
            </w:r>
          </w:p>
        </w:tc>
      </w:tr>
    </w:tbl>
    <w:p w14:paraId="4C344C7B" w14:textId="77777777" w:rsidR="00071D1C" w:rsidRPr="00B138F3" w:rsidRDefault="00071D1C" w:rsidP="00B46D58">
      <w:pPr>
        <w:widowControl w:val="0"/>
        <w:tabs>
          <w:tab w:val="left" w:pos="360"/>
          <w:tab w:val="left" w:pos="540"/>
        </w:tabs>
        <w:jc w:val="right"/>
        <w:rPr>
          <w:rFonts w:ascii="GHEA Grapalat" w:hAnsi="GHEA Grapalat" w:cs="Sylfaen"/>
        </w:rPr>
      </w:pPr>
      <w:r w:rsidRPr="00B138F3">
        <w:rPr>
          <w:rFonts w:ascii="GHEA Grapalat" w:hAnsi="GHEA Grapalat"/>
        </w:rPr>
        <w:t>представитель, спроектировавший заявку:</w:t>
      </w:r>
    </w:p>
    <w:p w14:paraId="0D66E281" w14:textId="77777777" w:rsidR="00071D1C" w:rsidRPr="00B138F3" w:rsidRDefault="00071D1C" w:rsidP="00B46D58">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0BBADE97" w14:textId="77777777" w:rsidTr="00E22E51">
        <w:trPr>
          <w:tblCellSpacing w:w="7" w:type="dxa"/>
          <w:jc w:val="center"/>
        </w:trPr>
        <w:tc>
          <w:tcPr>
            <w:tcW w:w="0" w:type="auto"/>
            <w:vAlign w:val="center"/>
          </w:tcPr>
          <w:p w14:paraId="3F0C1DD8"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4EE1BD09" w14:textId="77777777"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451DECBE"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28101323" w14:textId="77777777"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5DE7EBA2" w14:textId="77777777" w:rsidTr="00E22E51">
        <w:trPr>
          <w:tblCellSpacing w:w="7" w:type="dxa"/>
          <w:jc w:val="center"/>
        </w:trPr>
        <w:tc>
          <w:tcPr>
            <w:tcW w:w="0" w:type="auto"/>
            <w:vAlign w:val="center"/>
          </w:tcPr>
          <w:p w14:paraId="1AF9F52A"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023F097A" w14:textId="77777777"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475B5028"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151EE946" w14:textId="77777777"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r>
    </w:tbl>
    <w:p w14:paraId="25479173" w14:textId="77777777" w:rsidR="00071D1C" w:rsidRPr="00B138F3" w:rsidRDefault="00071D1C" w:rsidP="00B46D58">
      <w:pPr>
        <w:widowControl w:val="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206A3" w14:textId="77777777" w:rsidR="00DF22CF" w:rsidRDefault="00DF22CF">
      <w:r>
        <w:separator/>
      </w:r>
    </w:p>
  </w:endnote>
  <w:endnote w:type="continuationSeparator" w:id="0">
    <w:p w14:paraId="667D6467" w14:textId="77777777" w:rsidR="00DF22CF" w:rsidRDefault="00DF2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1815368"/>
      <w:docPartObj>
        <w:docPartGallery w:val="Page Numbers (Bottom of Page)"/>
        <w:docPartUnique/>
      </w:docPartObj>
    </w:sdtPr>
    <w:sdtEndPr>
      <w:rPr>
        <w:rFonts w:ascii="GHEA Grapalat" w:hAnsi="GHEA Grapalat"/>
        <w:sz w:val="24"/>
        <w:szCs w:val="24"/>
      </w:rPr>
    </w:sdtEndPr>
    <w:sdtContent>
      <w:p w14:paraId="32B012C6" w14:textId="70A319F0" w:rsidR="006D30B9" w:rsidRPr="00C861E9" w:rsidRDefault="006D30B9">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4E6CAA">
          <w:rPr>
            <w:rFonts w:ascii="GHEA Grapalat" w:hAnsi="GHEA Grapalat"/>
            <w:noProof/>
            <w:sz w:val="24"/>
            <w:szCs w:val="24"/>
          </w:rPr>
          <w:t>78</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B4803D" w14:textId="77777777" w:rsidR="00DF22CF" w:rsidRDefault="00DF22CF">
      <w:r>
        <w:separator/>
      </w:r>
    </w:p>
  </w:footnote>
  <w:footnote w:type="continuationSeparator" w:id="0">
    <w:p w14:paraId="017848E0" w14:textId="77777777" w:rsidR="00DF22CF" w:rsidRDefault="00DF22CF">
      <w:r>
        <w:continuationSeparator/>
      </w:r>
    </w:p>
  </w:footnote>
  <w:footnote w:id="1">
    <w:p w14:paraId="48961F89" w14:textId="77777777" w:rsidR="006D30B9" w:rsidRPr="0065262C" w:rsidRDefault="006D30B9" w:rsidP="00FC69A8">
      <w:pPr>
        <w:pStyle w:val="FootnoteText"/>
        <w:jc w:val="both"/>
        <w:rPr>
          <w:rFonts w:ascii="GHEA Grapalat" w:hAnsi="GHEA Grapalat"/>
          <w:i/>
          <w:lang w:val="en-US"/>
        </w:rPr>
      </w:pPr>
    </w:p>
  </w:footnote>
  <w:footnote w:id="2">
    <w:p w14:paraId="4244AD9A" w14:textId="77777777" w:rsidR="006D30B9" w:rsidRPr="00A31673" w:rsidRDefault="006D30B9">
      <w:pPr>
        <w:pStyle w:val="FootnoteText"/>
      </w:pPr>
      <w:r>
        <w:rPr>
          <w:rStyle w:val="FootnoteReference"/>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3">
    <w:p w14:paraId="0C8ABD4C" w14:textId="77777777" w:rsidR="00B05E6D" w:rsidRPr="008416BA" w:rsidRDefault="00B05E6D" w:rsidP="00B05E6D">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418CC28F" w14:textId="77777777" w:rsidR="00B05E6D" w:rsidRDefault="00B05E6D" w:rsidP="00B05E6D">
      <w:pPr>
        <w:jc w:val="both"/>
      </w:pPr>
    </w:p>
    <w:p w14:paraId="5010B965" w14:textId="77777777" w:rsidR="00B05E6D" w:rsidRPr="008B70EB" w:rsidRDefault="00B05E6D" w:rsidP="00B05E6D">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2CA5428A" w14:textId="77777777" w:rsidR="00B05E6D" w:rsidRPr="008B70EB" w:rsidRDefault="00B05E6D" w:rsidP="00B05E6D">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5AF682B8" w14:textId="77777777" w:rsidR="00B05E6D" w:rsidRPr="008B70EB" w:rsidRDefault="00B05E6D" w:rsidP="00B05E6D">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01BDD6" w14:textId="77777777" w:rsidR="00B05E6D" w:rsidRDefault="00B05E6D" w:rsidP="00B05E6D">
      <w:pPr>
        <w:jc w:val="both"/>
        <w:rPr>
          <w:rFonts w:asciiTheme="minorHAnsi" w:hAnsiTheme="minorHAnsi"/>
          <w:lang w:val="af-ZA"/>
        </w:rPr>
      </w:pPr>
    </w:p>
  </w:footnote>
  <w:footnote w:id="4">
    <w:p w14:paraId="48BAB321" w14:textId="77777777" w:rsidR="006D30B9" w:rsidRPr="00D3436F" w:rsidRDefault="006D30B9" w:rsidP="003C670C">
      <w:pPr>
        <w:widowControl w:val="0"/>
        <w:ind w:right="309"/>
        <w:jc w:val="both"/>
        <w:rPr>
          <w:rFonts w:ascii="GHEA Grapalat" w:hAnsi="GHEA Grapalat"/>
          <w:i/>
          <w:sz w:val="20"/>
          <w:szCs w:val="20"/>
          <w:lang w:val="es-ES"/>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3D76D108" w14:textId="77777777" w:rsidR="006D30B9" w:rsidRPr="00D3436F" w:rsidRDefault="006D30B9">
      <w:pPr>
        <w:pStyle w:val="FootnoteText"/>
        <w:rPr>
          <w:lang w:val="es-ES"/>
        </w:rPr>
      </w:pPr>
    </w:p>
  </w:footnote>
  <w:footnote w:id="5">
    <w:p w14:paraId="123DE3CB" w14:textId="77777777" w:rsidR="006D30B9" w:rsidRPr="008842CE" w:rsidRDefault="006D30B9" w:rsidP="003D2FE2">
      <w:pPr>
        <w:pStyle w:val="FootnoteText"/>
        <w:jc w:val="both"/>
      </w:pPr>
    </w:p>
  </w:footnote>
  <w:footnote w:id="6">
    <w:p w14:paraId="6B58ABF3" w14:textId="77777777" w:rsidR="006D30B9" w:rsidRPr="008842CE" w:rsidRDefault="006D30B9" w:rsidP="000A214C">
      <w:pPr>
        <w:pStyle w:val="FootnoteText"/>
        <w:jc w:val="both"/>
      </w:pPr>
    </w:p>
  </w:footnote>
  <w:footnote w:id="7">
    <w:p w14:paraId="43C974E0" w14:textId="77777777" w:rsidR="006D30B9" w:rsidRPr="00D3436F" w:rsidRDefault="006D30B9" w:rsidP="00D3436F">
      <w:pPr>
        <w:pStyle w:val="FootnoteText"/>
        <w:widowControl w:val="0"/>
        <w:jc w:val="both"/>
        <w:rPr>
          <w:lang w:val="af-ZA"/>
        </w:rPr>
      </w:pPr>
      <w:r>
        <w:rPr>
          <w:rStyle w:val="FootnoteReference"/>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8">
    <w:p w14:paraId="229588EC" w14:textId="77777777" w:rsidR="006D30B9" w:rsidRPr="008842CE" w:rsidRDefault="006D30B9" w:rsidP="005E52ED">
      <w:pPr>
        <w:pStyle w:val="FootnoteText"/>
        <w:widowControl w:val="0"/>
        <w:jc w:val="both"/>
        <w:rPr>
          <w:rFonts w:ascii="GHEA Grapalat" w:hAnsi="GHEA Grapalat"/>
          <w:lang w:val="hy-AM"/>
        </w:rPr>
      </w:pPr>
      <w:r>
        <w:rPr>
          <w:rStyle w:val="FootnoteReference"/>
        </w:rPr>
        <w:t>18</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5DB28D84" w14:textId="77777777" w:rsidR="006D30B9" w:rsidRPr="00D3436F" w:rsidRDefault="006D30B9">
      <w:pPr>
        <w:pStyle w:val="FootnoteText"/>
        <w:rPr>
          <w:lang w:val="hy-AM"/>
        </w:rPr>
      </w:pPr>
    </w:p>
  </w:footnote>
  <w:footnote w:id="9">
    <w:p w14:paraId="25EBDB3E" w14:textId="77777777" w:rsidR="006D30B9" w:rsidRPr="008842CE" w:rsidRDefault="006D30B9" w:rsidP="00D90640">
      <w:pPr>
        <w:pStyle w:val="FootnoteText"/>
        <w:widowControl w:val="0"/>
        <w:jc w:val="both"/>
        <w:rPr>
          <w:rFonts w:ascii="GHEA Grapalat" w:hAnsi="GHEA Grapalat"/>
          <w:lang w:val="hy-AM"/>
        </w:rPr>
      </w:pPr>
      <w:r>
        <w:rPr>
          <w:rStyle w:val="FootnoteReference"/>
        </w:rPr>
        <w:t>19</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6446AEA4" w14:textId="77777777" w:rsidR="006D30B9" w:rsidRPr="00E85250" w:rsidRDefault="006D30B9" w:rsidP="00D90640">
      <w:pPr>
        <w:widowControl w:val="0"/>
        <w:spacing w:after="160" w:line="360" w:lineRule="auto"/>
        <w:ind w:firstLine="709"/>
        <w:jc w:val="both"/>
        <w:rPr>
          <w:rFonts w:ascii="GHEA Grapalat" w:hAnsi="GHEA Grapalat"/>
          <w:lang w:val="hy-AM"/>
        </w:rPr>
      </w:pPr>
    </w:p>
    <w:p w14:paraId="06A6B09C" w14:textId="77777777" w:rsidR="006D30B9" w:rsidRPr="00D3436F" w:rsidRDefault="006D30B9">
      <w:pPr>
        <w:pStyle w:val="FootnoteText"/>
        <w:rPr>
          <w:lang w:val="hy-AM"/>
        </w:rPr>
      </w:pPr>
    </w:p>
  </w:footnote>
  <w:footnote w:id="10">
    <w:p w14:paraId="43D1FAC8" w14:textId="77777777" w:rsidR="006D30B9" w:rsidRPr="00402BC3" w:rsidRDefault="006D30B9" w:rsidP="000D6018">
      <w:pPr>
        <w:pStyle w:val="FootnoteText"/>
        <w:jc w:val="both"/>
        <w:rPr>
          <w:rFonts w:ascii="GHEA Grapalat" w:hAnsi="GHEA Grapalat"/>
          <w:i/>
        </w:rPr>
      </w:pPr>
      <w:r>
        <w:rPr>
          <w:rStyle w:val="FootnoteReference"/>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698EA7A4" w14:textId="77777777" w:rsidR="006D30B9" w:rsidRPr="00552088" w:rsidRDefault="006D30B9"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0C22861" w14:textId="77777777" w:rsidR="006D30B9" w:rsidRPr="00D3436F" w:rsidRDefault="006D30B9">
      <w:pPr>
        <w:pStyle w:val="FootnoteText"/>
        <w:rPr>
          <w:lang w:val="hy-AM"/>
        </w:rPr>
      </w:pPr>
    </w:p>
  </w:footnote>
  <w:footnote w:id="11">
    <w:p w14:paraId="5393D6FF" w14:textId="77777777" w:rsidR="006D30B9" w:rsidRPr="00D3436F" w:rsidRDefault="006D30B9" w:rsidP="00D3436F">
      <w:pPr>
        <w:pStyle w:val="FootnoteText"/>
        <w:widowControl w:val="0"/>
        <w:jc w:val="both"/>
        <w:rPr>
          <w:lang w:val="hy-AM"/>
        </w:rPr>
      </w:pPr>
      <w:r>
        <w:rPr>
          <w:rStyle w:val="FootnoteReference"/>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69ABD298" w14:textId="77777777" w:rsidR="006D30B9" w:rsidRPr="008842CE" w:rsidRDefault="006D30B9" w:rsidP="00084B51">
      <w:pPr>
        <w:pStyle w:val="FootnoteText"/>
        <w:widowControl w:val="0"/>
        <w:jc w:val="both"/>
        <w:rPr>
          <w:rFonts w:ascii="GHEA Grapalat" w:hAnsi="GHEA Grapalat"/>
          <w:lang w:val="hy-AM"/>
        </w:rPr>
      </w:pPr>
      <w:r>
        <w:rPr>
          <w:rStyle w:val="FootnoteReference"/>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7FBB08E0" w14:textId="77777777" w:rsidR="006D30B9" w:rsidRPr="00D3436F" w:rsidRDefault="006D30B9">
      <w:pPr>
        <w:pStyle w:val="FootnoteText"/>
        <w:rPr>
          <w:lang w:val="hy-AM"/>
        </w:rPr>
      </w:pPr>
    </w:p>
  </w:footnote>
  <w:footnote w:id="13">
    <w:p w14:paraId="45507CA6" w14:textId="77777777" w:rsidR="006D30B9" w:rsidRPr="00E861BF" w:rsidRDefault="006D30B9"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4">
    <w:p w14:paraId="3BCACF23" w14:textId="77777777" w:rsidR="00DE543A" w:rsidRPr="00E861BF" w:rsidRDefault="00DE543A"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5">
    <w:p w14:paraId="6E793B97" w14:textId="77777777" w:rsidR="006D30B9" w:rsidRPr="008842CE" w:rsidRDefault="006D30B9" w:rsidP="008842CE">
      <w:pPr>
        <w:pStyle w:val="FootnoteText"/>
        <w:widowControl w:val="0"/>
        <w:jc w:val="both"/>
      </w:pPr>
      <w:r w:rsidRPr="008842CE">
        <w:rPr>
          <w:rStyle w:val="FootnoteReference"/>
        </w:rPr>
        <w:t>*</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6">
    <w:p w14:paraId="3BF013CE" w14:textId="77777777" w:rsidR="006D30B9" w:rsidRPr="008842CE" w:rsidRDefault="006D30B9" w:rsidP="008842CE">
      <w:pPr>
        <w:widowControl w:val="0"/>
        <w:jc w:val="both"/>
        <w:rPr>
          <w:rFonts w:ascii="GHEA Grapalat" w:hAnsi="GHEA Grapalat"/>
          <w:i/>
          <w:sz w:val="20"/>
          <w:szCs w:val="20"/>
        </w:rPr>
      </w:pPr>
      <w:r w:rsidRPr="008842CE">
        <w:rPr>
          <w:rStyle w:val="FootnoteReference"/>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74979211">
    <w:abstractNumId w:val="18"/>
  </w:num>
  <w:num w:numId="2" w16cid:durableId="1198394383">
    <w:abstractNumId w:val="9"/>
  </w:num>
  <w:num w:numId="3" w16cid:durableId="574051302">
    <w:abstractNumId w:val="17"/>
  </w:num>
  <w:num w:numId="4" w16cid:durableId="475026488">
    <w:abstractNumId w:val="13"/>
  </w:num>
  <w:num w:numId="5" w16cid:durableId="1389304751">
    <w:abstractNumId w:val="20"/>
  </w:num>
  <w:num w:numId="6" w16cid:durableId="513306225">
    <w:abstractNumId w:val="18"/>
    <w:lvlOverride w:ilvl="0">
      <w:startOverride w:val="1"/>
    </w:lvlOverride>
    <w:lvlOverride w:ilvl="1"/>
    <w:lvlOverride w:ilvl="2"/>
    <w:lvlOverride w:ilvl="3"/>
    <w:lvlOverride w:ilvl="4"/>
    <w:lvlOverride w:ilvl="5"/>
    <w:lvlOverride w:ilvl="6"/>
    <w:lvlOverride w:ilvl="7"/>
    <w:lvlOverride w:ilvl="8"/>
  </w:num>
  <w:num w:numId="7" w16cid:durableId="98162266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135626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2511616">
    <w:abstractNumId w:val="15"/>
  </w:num>
  <w:num w:numId="10" w16cid:durableId="380248429">
    <w:abstractNumId w:val="4"/>
  </w:num>
  <w:num w:numId="11" w16cid:durableId="1564172955">
    <w:abstractNumId w:val="7"/>
  </w:num>
  <w:num w:numId="12" w16cid:durableId="1448501856">
    <w:abstractNumId w:val="24"/>
  </w:num>
  <w:num w:numId="13" w16cid:durableId="1899970211">
    <w:abstractNumId w:val="22"/>
  </w:num>
  <w:num w:numId="14" w16cid:durableId="149295716">
    <w:abstractNumId w:val="11"/>
  </w:num>
  <w:num w:numId="15" w16cid:durableId="1883250089">
    <w:abstractNumId w:val="23"/>
  </w:num>
  <w:num w:numId="16" w16cid:durableId="1508787960">
    <w:abstractNumId w:val="12"/>
  </w:num>
  <w:num w:numId="17" w16cid:durableId="720056376">
    <w:abstractNumId w:val="5"/>
  </w:num>
  <w:num w:numId="18" w16cid:durableId="1966615392">
    <w:abstractNumId w:val="1"/>
  </w:num>
  <w:num w:numId="19" w16cid:durableId="1854758419">
    <w:abstractNumId w:val="14"/>
  </w:num>
  <w:num w:numId="20" w16cid:durableId="2044090805">
    <w:abstractNumId w:val="14"/>
  </w:num>
  <w:num w:numId="21" w16cid:durableId="8645561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38224986">
    <w:abstractNumId w:val="19"/>
  </w:num>
  <w:num w:numId="23" w16cid:durableId="536090795">
    <w:abstractNumId w:val="6"/>
  </w:num>
  <w:num w:numId="24" w16cid:durableId="612052233">
    <w:abstractNumId w:val="16"/>
  </w:num>
  <w:num w:numId="25" w16cid:durableId="205146425">
    <w:abstractNumId w:val="10"/>
  </w:num>
  <w:num w:numId="26" w16cid:durableId="1820271037">
    <w:abstractNumId w:val="3"/>
  </w:num>
  <w:num w:numId="27" w16cid:durableId="1422336000">
    <w:abstractNumId w:val="2"/>
  </w:num>
  <w:num w:numId="28" w16cid:durableId="1950771017">
    <w:abstractNumId w:val="0"/>
  </w:num>
  <w:num w:numId="29" w16cid:durableId="1744134395">
    <w:abstractNumId w:val="8"/>
  </w:num>
  <w:num w:numId="30" w16cid:durableId="1819566846">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B7D"/>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57D25"/>
    <w:rsid w:val="000604CF"/>
    <w:rsid w:val="00060FB1"/>
    <w:rsid w:val="000612B9"/>
    <w:rsid w:val="0006220B"/>
    <w:rsid w:val="0006311D"/>
    <w:rsid w:val="00063265"/>
    <w:rsid w:val="00063AEF"/>
    <w:rsid w:val="00065861"/>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1217"/>
    <w:rsid w:val="000B1CF4"/>
    <w:rsid w:val="000B259E"/>
    <w:rsid w:val="000B269D"/>
    <w:rsid w:val="000B2CFA"/>
    <w:rsid w:val="000B33B2"/>
    <w:rsid w:val="000B3864"/>
    <w:rsid w:val="000B4E21"/>
    <w:rsid w:val="000B6A70"/>
    <w:rsid w:val="000B700B"/>
    <w:rsid w:val="000B751B"/>
    <w:rsid w:val="000B7641"/>
    <w:rsid w:val="000B7C54"/>
    <w:rsid w:val="000C062F"/>
    <w:rsid w:val="000C0A9D"/>
    <w:rsid w:val="000C165F"/>
    <w:rsid w:val="000C264F"/>
    <w:rsid w:val="000C36C6"/>
    <w:rsid w:val="000C3F69"/>
    <w:rsid w:val="000C47DB"/>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2D8"/>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56C"/>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EE3"/>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7C4"/>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0D0D"/>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50ED"/>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66E"/>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10D"/>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45C20"/>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8E5"/>
    <w:rsid w:val="002D5CF0"/>
    <w:rsid w:val="002D601F"/>
    <w:rsid w:val="002D6327"/>
    <w:rsid w:val="002D6A4F"/>
    <w:rsid w:val="002D7D70"/>
    <w:rsid w:val="002E069D"/>
    <w:rsid w:val="002E0768"/>
    <w:rsid w:val="002E0877"/>
    <w:rsid w:val="002E3165"/>
    <w:rsid w:val="002E4305"/>
    <w:rsid w:val="002E530A"/>
    <w:rsid w:val="002E531D"/>
    <w:rsid w:val="002E585F"/>
    <w:rsid w:val="002E5F2F"/>
    <w:rsid w:val="002E5FDA"/>
    <w:rsid w:val="002E727E"/>
    <w:rsid w:val="002E7A93"/>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4167"/>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597"/>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31E"/>
    <w:rsid w:val="003C09CC"/>
    <w:rsid w:val="003C11FC"/>
    <w:rsid w:val="003C1322"/>
    <w:rsid w:val="003C14BE"/>
    <w:rsid w:val="003C1E58"/>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0C0"/>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5DC"/>
    <w:rsid w:val="00417E48"/>
    <w:rsid w:val="00417F33"/>
    <w:rsid w:val="00421AEB"/>
    <w:rsid w:val="00422802"/>
    <w:rsid w:val="00427EAA"/>
    <w:rsid w:val="004300C2"/>
    <w:rsid w:val="00431998"/>
    <w:rsid w:val="004320F2"/>
    <w:rsid w:val="004323A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C86"/>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3E9"/>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20F"/>
    <w:rsid w:val="004E54F5"/>
    <w:rsid w:val="004E5843"/>
    <w:rsid w:val="004E588B"/>
    <w:rsid w:val="004E6A12"/>
    <w:rsid w:val="004E6CAA"/>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2CF"/>
    <w:rsid w:val="005A79EE"/>
    <w:rsid w:val="005A7FD2"/>
    <w:rsid w:val="005B1797"/>
    <w:rsid w:val="005B18D8"/>
    <w:rsid w:val="005B1CFC"/>
    <w:rsid w:val="005B1DD6"/>
    <w:rsid w:val="005B1E95"/>
    <w:rsid w:val="005B20E7"/>
    <w:rsid w:val="005B24F9"/>
    <w:rsid w:val="005B2723"/>
    <w:rsid w:val="005B2A24"/>
    <w:rsid w:val="005B3A59"/>
    <w:rsid w:val="005B41AD"/>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77"/>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E72D7"/>
    <w:rsid w:val="005F0715"/>
    <w:rsid w:val="005F09CE"/>
    <w:rsid w:val="005F1793"/>
    <w:rsid w:val="005F1DBB"/>
    <w:rsid w:val="005F1F95"/>
    <w:rsid w:val="005F25EF"/>
    <w:rsid w:val="005F2F3B"/>
    <w:rsid w:val="005F53F2"/>
    <w:rsid w:val="005F581A"/>
    <w:rsid w:val="005F7C1D"/>
    <w:rsid w:val="00605103"/>
    <w:rsid w:val="0060526C"/>
    <w:rsid w:val="00606328"/>
    <w:rsid w:val="0060652B"/>
    <w:rsid w:val="00606B84"/>
    <w:rsid w:val="00607120"/>
    <w:rsid w:val="00607F7B"/>
    <w:rsid w:val="00611998"/>
    <w:rsid w:val="00611EA7"/>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6E9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262C"/>
    <w:rsid w:val="00654ADD"/>
    <w:rsid w:val="00654B3F"/>
    <w:rsid w:val="00654E19"/>
    <w:rsid w:val="00655890"/>
    <w:rsid w:val="00655E71"/>
    <w:rsid w:val="00655EBD"/>
    <w:rsid w:val="00660138"/>
    <w:rsid w:val="006607D5"/>
    <w:rsid w:val="006608AD"/>
    <w:rsid w:val="00661E7D"/>
    <w:rsid w:val="00662165"/>
    <w:rsid w:val="00662623"/>
    <w:rsid w:val="0066349B"/>
    <w:rsid w:val="00663BE0"/>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4AD2"/>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D0C"/>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703"/>
    <w:rsid w:val="006C2B56"/>
    <w:rsid w:val="006C2F98"/>
    <w:rsid w:val="006C3115"/>
    <w:rsid w:val="006C47F0"/>
    <w:rsid w:val="006C52B3"/>
    <w:rsid w:val="006C679A"/>
    <w:rsid w:val="006C7FD7"/>
    <w:rsid w:val="006D0B02"/>
    <w:rsid w:val="006D0D6F"/>
    <w:rsid w:val="006D0E83"/>
    <w:rsid w:val="006D1826"/>
    <w:rsid w:val="006D1BA0"/>
    <w:rsid w:val="006D2DF7"/>
    <w:rsid w:val="006D30B9"/>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1AF7"/>
    <w:rsid w:val="00712311"/>
    <w:rsid w:val="00712CB4"/>
    <w:rsid w:val="00712DB8"/>
    <w:rsid w:val="007131F4"/>
    <w:rsid w:val="00713746"/>
    <w:rsid w:val="00713BEB"/>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96A"/>
    <w:rsid w:val="00747E00"/>
    <w:rsid w:val="00750406"/>
    <w:rsid w:val="0075061D"/>
    <w:rsid w:val="0075067F"/>
    <w:rsid w:val="00750AED"/>
    <w:rsid w:val="00750E05"/>
    <w:rsid w:val="00750FFF"/>
    <w:rsid w:val="00751116"/>
    <w:rsid w:val="00751C28"/>
    <w:rsid w:val="007525C0"/>
    <w:rsid w:val="00752A95"/>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EA9"/>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932"/>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1CC2"/>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434"/>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39E"/>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6BFF"/>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BC0"/>
    <w:rsid w:val="00902D0C"/>
    <w:rsid w:val="00903382"/>
    <w:rsid w:val="00903898"/>
    <w:rsid w:val="00903A1A"/>
    <w:rsid w:val="00903D4D"/>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C03"/>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8F8"/>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67D3"/>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5E6D"/>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6EF6"/>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57D60"/>
    <w:rsid w:val="00B614C4"/>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6537"/>
    <w:rsid w:val="00B81197"/>
    <w:rsid w:val="00B81AD3"/>
    <w:rsid w:val="00B853BF"/>
    <w:rsid w:val="00B8636F"/>
    <w:rsid w:val="00B86BCB"/>
    <w:rsid w:val="00B86C5F"/>
    <w:rsid w:val="00B9100A"/>
    <w:rsid w:val="00B916D0"/>
    <w:rsid w:val="00B925B0"/>
    <w:rsid w:val="00B92CA7"/>
    <w:rsid w:val="00B932B8"/>
    <w:rsid w:val="00B941D0"/>
    <w:rsid w:val="00B94A0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4F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685B"/>
    <w:rsid w:val="00C07F24"/>
    <w:rsid w:val="00C11F98"/>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0AA"/>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5C6D"/>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29B"/>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061A"/>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5423"/>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C7D09"/>
    <w:rsid w:val="00DD0158"/>
    <w:rsid w:val="00DD0EFF"/>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3A"/>
    <w:rsid w:val="00DE5873"/>
    <w:rsid w:val="00DE5B89"/>
    <w:rsid w:val="00DE65EA"/>
    <w:rsid w:val="00DE7706"/>
    <w:rsid w:val="00DE7753"/>
    <w:rsid w:val="00DE7F8F"/>
    <w:rsid w:val="00DF09E7"/>
    <w:rsid w:val="00DF0BD2"/>
    <w:rsid w:val="00DF11C4"/>
    <w:rsid w:val="00DF1625"/>
    <w:rsid w:val="00DF19A1"/>
    <w:rsid w:val="00DF22CF"/>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896"/>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2B0"/>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0DE"/>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276"/>
    <w:rsid w:val="00E6044F"/>
    <w:rsid w:val="00E60526"/>
    <w:rsid w:val="00E609D1"/>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326"/>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B79E1"/>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3D11"/>
    <w:rsid w:val="00ED4AE3"/>
    <w:rsid w:val="00ED4C1D"/>
    <w:rsid w:val="00ED5972"/>
    <w:rsid w:val="00ED59E0"/>
    <w:rsid w:val="00ED5C1C"/>
    <w:rsid w:val="00ED6836"/>
    <w:rsid w:val="00ED6A38"/>
    <w:rsid w:val="00ED6B19"/>
    <w:rsid w:val="00ED76F4"/>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1E9A"/>
    <w:rsid w:val="00EF24C7"/>
    <w:rsid w:val="00EF273B"/>
    <w:rsid w:val="00EF2954"/>
    <w:rsid w:val="00EF2B43"/>
    <w:rsid w:val="00EF352E"/>
    <w:rsid w:val="00EF3662"/>
    <w:rsid w:val="00EF548A"/>
    <w:rsid w:val="00EF6526"/>
    <w:rsid w:val="00EF6762"/>
    <w:rsid w:val="00EF7868"/>
    <w:rsid w:val="00F00565"/>
    <w:rsid w:val="00F00C96"/>
    <w:rsid w:val="00F01D1E"/>
    <w:rsid w:val="00F04AA1"/>
    <w:rsid w:val="00F04FC3"/>
    <w:rsid w:val="00F06F30"/>
    <w:rsid w:val="00F0759D"/>
    <w:rsid w:val="00F102AB"/>
    <w:rsid w:val="00F1163D"/>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365"/>
    <w:rsid w:val="00F449C0"/>
    <w:rsid w:val="00F45B4D"/>
    <w:rsid w:val="00F45B8B"/>
    <w:rsid w:val="00F460E3"/>
    <w:rsid w:val="00F506F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6CAA"/>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469E"/>
    <w:rsid w:val="00F954E8"/>
    <w:rsid w:val="00F95BB0"/>
    <w:rsid w:val="00F95E94"/>
    <w:rsid w:val="00F96993"/>
    <w:rsid w:val="00F9791A"/>
    <w:rsid w:val="00F97D3E"/>
    <w:rsid w:val="00FA0498"/>
    <w:rsid w:val="00FA05F6"/>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F457ED"/>
  <w15:docId w15:val="{FCDBC90A-1612-4F71-BF09-8D7C16F58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417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rsid w:val="004175DC"/>
    <w:rPr>
      <w:rFonts w:ascii="Courier New" w:hAnsi="Courier New" w:cs="Courier New"/>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53955151">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1576348">
      <w:bodyDiv w:val="1"/>
      <w:marLeft w:val="0"/>
      <w:marRight w:val="0"/>
      <w:marTop w:val="0"/>
      <w:marBottom w:val="0"/>
      <w:divBdr>
        <w:top w:val="none" w:sz="0" w:space="0" w:color="auto"/>
        <w:left w:val="none" w:sz="0" w:space="0" w:color="auto"/>
        <w:bottom w:val="none" w:sz="0" w:space="0" w:color="auto"/>
        <w:right w:val="none" w:sz="0" w:space="0" w:color="auto"/>
      </w:divBdr>
    </w:div>
    <w:div w:id="126858671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6351797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6889905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379BF-ADC6-4932-842C-92D2CCE9C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1637</TotalTime>
  <Pages>1</Pages>
  <Words>19728</Words>
  <Characters>112453</Characters>
  <Application>Microsoft Office Word</Application>
  <DocSecurity>0</DocSecurity>
  <Lines>937</Lines>
  <Paragraphs>263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131918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807</cp:revision>
  <cp:lastPrinted>2018-02-16T07:12:00Z</cp:lastPrinted>
  <dcterms:created xsi:type="dcterms:W3CDTF">2019-10-28T07:04:00Z</dcterms:created>
  <dcterms:modified xsi:type="dcterms:W3CDTF">2025-12-02T09:21:00Z</dcterms:modified>
</cp:coreProperties>
</file>